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7E" w:rsidRPr="00A51C7E" w:rsidRDefault="002343BB" w:rsidP="00A51C7E">
      <w:pPr>
        <w:keepNext/>
        <w:spacing w:after="0" w:line="240" w:lineRule="auto"/>
        <w:ind w:right="-57"/>
        <w:jc w:val="right"/>
        <w:outlineLvl w:val="1"/>
        <w:rPr>
          <w:rFonts w:ascii="Verdana" w:eastAsia="Times New Roman" w:hAnsi="Verdana" w:cs="Times New Roman"/>
          <w:b/>
          <w:lang w:eastAsia="pl-PL"/>
        </w:rPr>
      </w:pPr>
      <w:r>
        <w:rPr>
          <w:rFonts w:ascii="Verdana" w:eastAsia="Times New Roman" w:hAnsi="Verdana" w:cs="Times New Roman"/>
          <w:b/>
          <w:lang w:eastAsia="pl-PL"/>
        </w:rPr>
        <w:tab/>
        <w:t xml:space="preserve">             Zał.</w:t>
      </w:r>
      <w:r w:rsidR="00A51C7E" w:rsidRPr="00A51C7E">
        <w:rPr>
          <w:rFonts w:ascii="Verdana" w:eastAsia="Times New Roman" w:hAnsi="Verdana" w:cs="Times New Roman"/>
          <w:b/>
          <w:lang w:eastAsia="pl-PL"/>
        </w:rPr>
        <w:t xml:space="preserve"> nr </w:t>
      </w:r>
      <w:r w:rsidR="00DA7EFD">
        <w:rPr>
          <w:rFonts w:ascii="Verdana" w:eastAsia="Times New Roman" w:hAnsi="Verdana" w:cs="Times New Roman"/>
          <w:b/>
          <w:lang w:eastAsia="pl-PL"/>
        </w:rPr>
        <w:t>3</w:t>
      </w:r>
      <w:r w:rsidR="0020195E">
        <w:rPr>
          <w:rFonts w:ascii="Verdana" w:eastAsia="Times New Roman" w:hAnsi="Verdana" w:cs="Times New Roman"/>
          <w:b/>
          <w:lang w:eastAsia="pl-PL"/>
        </w:rPr>
        <w:t xml:space="preserve"> </w:t>
      </w:r>
      <w:r w:rsidR="00A51C7E" w:rsidRPr="00A51C7E">
        <w:rPr>
          <w:rFonts w:ascii="Verdana" w:eastAsia="Times New Roman" w:hAnsi="Verdana" w:cs="Times New Roman"/>
          <w:b/>
          <w:lang w:eastAsia="pl-PL"/>
        </w:rPr>
        <w:t>do SIWZ</w:t>
      </w:r>
      <w:r>
        <w:rPr>
          <w:rFonts w:ascii="Verdana" w:eastAsia="Times New Roman" w:hAnsi="Verdana" w:cs="Times New Roman"/>
          <w:b/>
          <w:lang w:eastAsia="pl-PL"/>
        </w:rPr>
        <w:t xml:space="preserve"> OPZ CZEŚĆ 3</w:t>
      </w:r>
    </w:p>
    <w:p w:rsidR="00A51C7E" w:rsidRDefault="00A51C7E" w:rsidP="00A51C7E">
      <w:pPr>
        <w:keepNext/>
        <w:spacing w:after="0" w:line="240" w:lineRule="auto"/>
        <w:ind w:right="-57"/>
        <w:jc w:val="both"/>
        <w:outlineLvl w:val="1"/>
        <w:rPr>
          <w:rFonts w:ascii="Verdana" w:eastAsia="Times New Roman" w:hAnsi="Verdana" w:cs="Times New Roman"/>
          <w:b/>
          <w:lang w:eastAsia="pl-PL"/>
        </w:rPr>
      </w:pPr>
    </w:p>
    <w:p w:rsidR="00264126" w:rsidRDefault="00264126" w:rsidP="00A51C7E">
      <w:pPr>
        <w:keepNext/>
        <w:spacing w:after="0" w:line="240" w:lineRule="auto"/>
        <w:ind w:right="-57"/>
        <w:jc w:val="both"/>
        <w:outlineLvl w:val="1"/>
        <w:rPr>
          <w:rFonts w:ascii="Verdana" w:eastAsia="Times New Roman" w:hAnsi="Verdana" w:cs="Times New Roman"/>
          <w:b/>
          <w:lang w:eastAsia="pl-PL"/>
        </w:rPr>
      </w:pPr>
    </w:p>
    <w:p w:rsidR="00264126" w:rsidRDefault="00264126" w:rsidP="00A51C7E">
      <w:pPr>
        <w:keepNext/>
        <w:spacing w:after="0" w:line="240" w:lineRule="auto"/>
        <w:ind w:right="-57"/>
        <w:jc w:val="both"/>
        <w:outlineLvl w:val="1"/>
        <w:rPr>
          <w:rFonts w:ascii="Verdana" w:eastAsia="Times New Roman" w:hAnsi="Verdana" w:cs="Times New Roman"/>
          <w:b/>
          <w:lang w:eastAsia="pl-PL"/>
        </w:rPr>
      </w:pPr>
    </w:p>
    <w:p w:rsidR="00264126" w:rsidRDefault="00264126" w:rsidP="00A51C7E">
      <w:pPr>
        <w:keepNext/>
        <w:spacing w:after="0" w:line="240" w:lineRule="auto"/>
        <w:ind w:right="-57"/>
        <w:jc w:val="both"/>
        <w:outlineLvl w:val="1"/>
        <w:rPr>
          <w:rFonts w:ascii="Verdana" w:eastAsia="Times New Roman" w:hAnsi="Verdana" w:cs="Times New Roman"/>
          <w:b/>
          <w:lang w:eastAsia="pl-PL"/>
        </w:rPr>
      </w:pPr>
    </w:p>
    <w:p w:rsidR="00264126" w:rsidRPr="00A51C7E" w:rsidRDefault="00264126" w:rsidP="00A51C7E">
      <w:pPr>
        <w:keepNext/>
        <w:spacing w:after="0" w:line="240" w:lineRule="auto"/>
        <w:ind w:right="-57"/>
        <w:jc w:val="both"/>
        <w:outlineLvl w:val="1"/>
        <w:rPr>
          <w:rFonts w:ascii="Verdana" w:eastAsia="Times New Roman" w:hAnsi="Verdana" w:cs="Times New Roman"/>
          <w:b/>
          <w:lang w:eastAsia="pl-PL"/>
        </w:rPr>
      </w:pPr>
    </w:p>
    <w:p w:rsidR="00A51C7E" w:rsidRPr="00A51C7E" w:rsidRDefault="00264126" w:rsidP="00A51C7E">
      <w:pPr>
        <w:keepNext/>
        <w:spacing w:after="0" w:line="240" w:lineRule="auto"/>
        <w:ind w:right="-57"/>
        <w:jc w:val="center"/>
        <w:outlineLvl w:val="1"/>
        <w:rPr>
          <w:rFonts w:ascii="Verdana" w:eastAsia="Times New Roman" w:hAnsi="Verdana" w:cs="Times New Roman"/>
          <w:b/>
          <w:bCs/>
          <w:lang w:eastAsia="ar-SA"/>
        </w:rPr>
      </w:pPr>
      <w:r>
        <w:rPr>
          <w:rFonts w:ascii="Verdana" w:eastAsia="Times New Roman" w:hAnsi="Verdana" w:cs="Times New Roman"/>
          <w:b/>
          <w:bCs/>
          <w:lang w:eastAsia="ar-SA"/>
        </w:rPr>
        <w:t>O</w:t>
      </w:r>
      <w:r w:rsidR="00A51C7E" w:rsidRPr="00A51C7E">
        <w:rPr>
          <w:rFonts w:ascii="Verdana" w:eastAsia="Times New Roman" w:hAnsi="Verdana" w:cs="Times New Roman"/>
          <w:b/>
          <w:bCs/>
          <w:lang w:eastAsia="ar-SA"/>
        </w:rPr>
        <w:t xml:space="preserve">pis przedmiotu zamówienia </w:t>
      </w:r>
    </w:p>
    <w:p w:rsidR="00A51C7E" w:rsidRDefault="00A51C7E" w:rsidP="00A51C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4126" w:rsidRPr="00A51C7E" w:rsidRDefault="00264126" w:rsidP="00A51C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51C7E" w:rsidRPr="00A51C7E" w:rsidRDefault="00A51C7E" w:rsidP="00A51C7E">
      <w:pPr>
        <w:keepNext/>
        <w:spacing w:after="0" w:line="240" w:lineRule="auto"/>
        <w:ind w:right="-57"/>
        <w:jc w:val="center"/>
        <w:outlineLvl w:val="1"/>
        <w:rPr>
          <w:rFonts w:ascii="Verdana" w:eastAsia="Times New Roman" w:hAnsi="Verdana" w:cs="Times New Roman"/>
          <w:b/>
          <w:bCs/>
          <w:lang w:eastAsia="ar-SA"/>
        </w:rPr>
      </w:pPr>
      <w:r>
        <w:rPr>
          <w:rFonts w:ascii="Verdana" w:eastAsia="Times New Roman" w:hAnsi="Verdana" w:cs="Times New Roman"/>
          <w:b/>
          <w:bCs/>
          <w:lang w:eastAsia="ar-SA"/>
        </w:rPr>
        <w:t xml:space="preserve">– </w:t>
      </w:r>
      <w:r w:rsidR="00DA7EFD">
        <w:rPr>
          <w:rFonts w:ascii="Verdana" w:eastAsia="Times New Roman" w:hAnsi="Verdana" w:cs="Times New Roman"/>
          <w:b/>
          <w:bCs/>
          <w:lang w:eastAsia="ar-SA"/>
        </w:rPr>
        <w:t>część 3</w:t>
      </w:r>
      <w:r w:rsidRPr="00A51C7E">
        <w:rPr>
          <w:rFonts w:ascii="Verdana" w:eastAsia="Times New Roman" w:hAnsi="Verdana" w:cs="Times New Roman"/>
          <w:b/>
          <w:bCs/>
          <w:lang w:eastAsia="ar-SA"/>
        </w:rPr>
        <w:t xml:space="preserve"> </w:t>
      </w:r>
    </w:p>
    <w:p w:rsidR="00A51C7E" w:rsidRPr="00A51C7E" w:rsidRDefault="00A51C7E" w:rsidP="00A51C7E">
      <w:pPr>
        <w:keepNext/>
        <w:spacing w:after="0" w:line="240" w:lineRule="auto"/>
        <w:ind w:right="-57"/>
        <w:jc w:val="center"/>
        <w:outlineLvl w:val="1"/>
        <w:rPr>
          <w:rFonts w:ascii="Verdana" w:eastAsia="Times New Roman" w:hAnsi="Verdana" w:cs="Times New Roman"/>
          <w:b/>
          <w:bCs/>
          <w:lang w:eastAsia="ar-SA"/>
        </w:rPr>
      </w:pPr>
    </w:p>
    <w:p w:rsidR="00A51C7E" w:rsidRPr="004B4DF4" w:rsidRDefault="00DA7EFD" w:rsidP="00264126">
      <w:pPr>
        <w:suppressAutoHyphens/>
        <w:spacing w:before="120" w:after="0" w:line="260" w:lineRule="atLeast"/>
        <w:jc w:val="center"/>
        <w:rPr>
          <w:rFonts w:ascii="Verdana" w:hAnsi="Verdana" w:cs="Times New Roman"/>
          <w:bCs/>
          <w:sz w:val="18"/>
          <w:szCs w:val="18"/>
        </w:rPr>
      </w:pPr>
      <w:r>
        <w:rPr>
          <w:rFonts w:ascii="Verdana" w:hAnsi="Verdana" w:cs="Times New Roman"/>
          <w:bCs/>
          <w:sz w:val="18"/>
          <w:szCs w:val="18"/>
        </w:rPr>
        <w:t xml:space="preserve">Ubezpieczenie odpowiedzialności cywilnej zarządcy nieruchomości </w:t>
      </w:r>
    </w:p>
    <w:p w:rsidR="00A51C7E" w:rsidRPr="00A51C7E" w:rsidRDefault="00A51C7E" w:rsidP="00A51C7E">
      <w:pPr>
        <w:keepNext/>
        <w:spacing w:after="0" w:line="240" w:lineRule="auto"/>
        <w:ind w:right="-57"/>
        <w:jc w:val="center"/>
        <w:outlineLvl w:val="1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</w:p>
    <w:p w:rsidR="0004108B" w:rsidRPr="0004108B" w:rsidRDefault="0004108B" w:rsidP="0004108B">
      <w:pPr>
        <w:keepNext/>
        <w:spacing w:after="0" w:line="240" w:lineRule="auto"/>
        <w:ind w:right="-57"/>
        <w:jc w:val="both"/>
        <w:outlineLvl w:val="1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</w:p>
    <w:p w:rsidR="0004108B" w:rsidRPr="0004108B" w:rsidRDefault="0004108B" w:rsidP="0004108B">
      <w:pPr>
        <w:keepNext/>
        <w:spacing w:after="0" w:line="240" w:lineRule="auto"/>
        <w:ind w:right="-57"/>
        <w:jc w:val="both"/>
        <w:outlineLvl w:val="1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  <w:r w:rsidRPr="0004108B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 xml:space="preserve"> wraz z załącznikami: </w:t>
      </w:r>
    </w:p>
    <w:p w:rsidR="0004108B" w:rsidRPr="0004108B" w:rsidRDefault="00E320E8" w:rsidP="00E320E8">
      <w:pPr>
        <w:keepNext/>
        <w:numPr>
          <w:ilvl w:val="0"/>
          <w:numId w:val="39"/>
        </w:numPr>
        <w:spacing w:after="0" w:line="240" w:lineRule="auto"/>
        <w:ind w:right="-57"/>
        <w:jc w:val="center"/>
        <w:outlineLvl w:val="1"/>
        <w:rPr>
          <w:rFonts w:ascii="Verdana" w:eastAsia="Times New Roman" w:hAnsi="Verdana" w:cs="Times New Roman"/>
          <w:bCs/>
          <w:color w:val="000000" w:themeColor="text1"/>
          <w:sz w:val="18"/>
          <w:szCs w:val="18"/>
          <w:lang w:eastAsia="ar-SA"/>
        </w:rPr>
      </w:pPr>
      <w:r w:rsidRPr="00926DD7">
        <w:rPr>
          <w:rFonts w:ascii="Verdana" w:eastAsia="Times New Roman" w:hAnsi="Verdana" w:cs="Times New Roman"/>
          <w:bCs/>
          <w:sz w:val="18"/>
          <w:szCs w:val="18"/>
          <w:lang w:eastAsia="ar-SA"/>
        </w:rPr>
        <w:t xml:space="preserve">Zał. nr </w:t>
      </w:r>
      <w:r w:rsidR="00120ACE" w:rsidRPr="00926DD7">
        <w:rPr>
          <w:rFonts w:ascii="Verdana" w:eastAsia="Times New Roman" w:hAnsi="Verdana" w:cs="Times New Roman"/>
          <w:bCs/>
          <w:sz w:val="18"/>
          <w:szCs w:val="18"/>
          <w:lang w:eastAsia="ar-SA"/>
        </w:rPr>
        <w:t>1</w:t>
      </w:r>
      <w:r w:rsidR="00564F9E" w:rsidRPr="00926DD7">
        <w:rPr>
          <w:rFonts w:ascii="Verdana" w:eastAsia="Times New Roman" w:hAnsi="Verdana" w:cs="Times New Roman"/>
          <w:bCs/>
          <w:sz w:val="18"/>
          <w:szCs w:val="18"/>
          <w:lang w:eastAsia="ar-SA"/>
        </w:rPr>
        <w:t>2</w:t>
      </w:r>
      <w:r w:rsidR="0004108B" w:rsidRPr="00926DD7">
        <w:rPr>
          <w:rFonts w:ascii="Verdana" w:eastAsia="Times New Roman" w:hAnsi="Verdana" w:cs="Times New Roman"/>
          <w:bCs/>
          <w:sz w:val="18"/>
          <w:szCs w:val="18"/>
          <w:lang w:eastAsia="ar-SA"/>
        </w:rPr>
        <w:t xml:space="preserve"> </w:t>
      </w:r>
      <w:r w:rsidR="00120ACE" w:rsidRPr="00926DD7">
        <w:rPr>
          <w:rFonts w:ascii="Verdana" w:eastAsia="Times New Roman" w:hAnsi="Verdana" w:cs="Times New Roman"/>
          <w:bCs/>
          <w:sz w:val="18"/>
          <w:szCs w:val="18"/>
          <w:lang w:eastAsia="ar-SA"/>
        </w:rPr>
        <w:t xml:space="preserve">do SIWZ </w:t>
      </w:r>
      <w:r w:rsidR="00120ACE">
        <w:rPr>
          <w:rFonts w:ascii="Verdana" w:eastAsia="Times New Roman" w:hAnsi="Verdana" w:cs="Times New Roman"/>
          <w:bCs/>
          <w:color w:val="000000" w:themeColor="text1"/>
          <w:sz w:val="18"/>
          <w:szCs w:val="18"/>
          <w:lang w:eastAsia="ar-SA"/>
        </w:rPr>
        <w:t xml:space="preserve">- </w:t>
      </w:r>
      <w:r w:rsidR="004E4392">
        <w:rPr>
          <w:rFonts w:ascii="Verdana" w:eastAsia="Times New Roman" w:hAnsi="Verdana" w:cs="Times New Roman"/>
          <w:bCs/>
          <w:color w:val="000000" w:themeColor="text1"/>
          <w:sz w:val="18"/>
          <w:szCs w:val="18"/>
          <w:lang w:eastAsia="ar-SA"/>
        </w:rPr>
        <w:t>szkodowość</w:t>
      </w:r>
    </w:p>
    <w:p w:rsidR="00264126" w:rsidRPr="00A51C7E" w:rsidRDefault="00264126" w:rsidP="00A51C7E">
      <w:pPr>
        <w:keepNext/>
        <w:spacing w:after="0" w:line="240" w:lineRule="auto"/>
        <w:ind w:right="-57"/>
        <w:jc w:val="both"/>
        <w:outlineLvl w:val="1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:rsidR="00264126" w:rsidRPr="00A51C7E" w:rsidRDefault="00264126" w:rsidP="00A51C7E">
      <w:pPr>
        <w:keepNext/>
        <w:spacing w:after="0" w:line="240" w:lineRule="auto"/>
        <w:ind w:right="-57"/>
        <w:jc w:val="both"/>
        <w:outlineLvl w:val="1"/>
        <w:rPr>
          <w:rFonts w:ascii="Verdana" w:eastAsia="Times New Roman" w:hAnsi="Verdana" w:cs="Times New Roman"/>
          <w:b/>
          <w:sz w:val="18"/>
          <w:szCs w:val="24"/>
          <w:u w:val="single"/>
          <w:lang w:eastAsia="pl-PL"/>
        </w:rPr>
      </w:pPr>
    </w:p>
    <w:p w:rsidR="00A51C7E" w:rsidRPr="00A51C7E" w:rsidRDefault="00A51C7E" w:rsidP="00A51C7E">
      <w:pPr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  <w:r w:rsidRPr="00A51C7E">
        <w:rPr>
          <w:rFonts w:ascii="Verdana" w:eastAsia="Times New Roman" w:hAnsi="Verdana" w:cs="Times New Roman"/>
          <w:b/>
          <w:sz w:val="18"/>
          <w:szCs w:val="24"/>
          <w:u w:val="single"/>
          <w:lang w:eastAsia="pl-PL"/>
        </w:rPr>
        <w:t xml:space="preserve">OPIS PRZEDMIOTU ZAMÓWIENIA I </w:t>
      </w:r>
      <w:r w:rsidR="00DA7EFD" w:rsidRPr="00A51C7E">
        <w:rPr>
          <w:rFonts w:ascii="Verdana" w:eastAsia="Times New Roman" w:hAnsi="Verdana" w:cs="Times New Roman"/>
          <w:b/>
          <w:sz w:val="18"/>
          <w:szCs w:val="24"/>
          <w:u w:val="single"/>
          <w:lang w:eastAsia="pl-PL"/>
        </w:rPr>
        <w:t>WARUNKI JEGO</w:t>
      </w:r>
      <w:r w:rsidRPr="00A51C7E">
        <w:rPr>
          <w:rFonts w:ascii="Verdana" w:eastAsia="Times New Roman" w:hAnsi="Verdana" w:cs="Times New Roman"/>
          <w:b/>
          <w:sz w:val="18"/>
          <w:szCs w:val="24"/>
          <w:u w:val="single"/>
          <w:lang w:eastAsia="pl-PL"/>
        </w:rPr>
        <w:t xml:space="preserve"> REALIZACJI</w:t>
      </w:r>
      <w:r w:rsidR="00264126">
        <w:rPr>
          <w:rFonts w:ascii="Verdana" w:eastAsia="Times New Roman" w:hAnsi="Verdana" w:cs="Times New Roman"/>
          <w:b/>
          <w:sz w:val="18"/>
          <w:szCs w:val="24"/>
          <w:u w:val="single"/>
          <w:lang w:eastAsia="pl-PL"/>
        </w:rPr>
        <w:t>:</w:t>
      </w:r>
      <w:r w:rsidRPr="00A51C7E">
        <w:rPr>
          <w:rFonts w:ascii="Verdana" w:eastAsia="Times New Roman" w:hAnsi="Verdana" w:cs="Times New Roman"/>
          <w:b/>
          <w:sz w:val="18"/>
          <w:szCs w:val="24"/>
          <w:lang w:eastAsia="pl-PL"/>
        </w:rPr>
        <w:t xml:space="preserve">  </w:t>
      </w:r>
    </w:p>
    <w:p w:rsidR="00A51C7E" w:rsidRPr="00A51C7E" w:rsidRDefault="00A51C7E" w:rsidP="00A51C7E">
      <w:pPr>
        <w:widowControl w:val="0"/>
        <w:spacing w:after="0" w:line="240" w:lineRule="auto"/>
        <w:rPr>
          <w:rFonts w:ascii="Verdana" w:eastAsia="Times New Roman" w:hAnsi="Verdana" w:cs="Times New Roman"/>
          <w:bCs/>
          <w:snapToGrid w:val="0"/>
          <w:sz w:val="18"/>
          <w:szCs w:val="24"/>
          <w:lang w:eastAsia="pl-PL"/>
        </w:rPr>
      </w:pPr>
    </w:p>
    <w:p w:rsidR="00A51C7E" w:rsidRPr="00A51C7E" w:rsidRDefault="00A51C7E" w:rsidP="00A51C7E">
      <w:pPr>
        <w:widowControl w:val="0"/>
        <w:spacing w:after="0" w:line="240" w:lineRule="auto"/>
        <w:rPr>
          <w:rFonts w:ascii="Verdana" w:eastAsia="Times New Roman" w:hAnsi="Verdana" w:cs="Times New Roman"/>
          <w:bCs/>
          <w:snapToGrid w:val="0"/>
          <w:sz w:val="18"/>
          <w:szCs w:val="24"/>
          <w:lang w:eastAsia="pl-PL"/>
        </w:rPr>
      </w:pPr>
    </w:p>
    <w:p w:rsidR="00A51C7E" w:rsidRPr="00A51C7E" w:rsidRDefault="00A51C7E" w:rsidP="0020195E">
      <w:pPr>
        <w:suppressAutoHyphens/>
        <w:spacing w:before="120" w:after="0" w:line="240" w:lineRule="auto"/>
        <w:contextualSpacing/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</w:pPr>
      <w:r w:rsidRPr="00A51C7E">
        <w:rPr>
          <w:rFonts w:ascii="Verdana" w:eastAsia="Times New Roman" w:hAnsi="Verdana" w:cs="Times New Roman"/>
          <w:b/>
          <w:bCs/>
          <w:sz w:val="18"/>
          <w:szCs w:val="24"/>
          <w:lang w:eastAsia="pl-PL"/>
        </w:rPr>
        <w:t>Przedmiotem zamówienia jest:</w:t>
      </w:r>
    </w:p>
    <w:p w:rsidR="00A51C7E" w:rsidRPr="004B4DF4" w:rsidRDefault="00A51C7E" w:rsidP="0020195E">
      <w:pPr>
        <w:suppressAutoHyphens/>
        <w:spacing w:before="120" w:after="0" w:line="260" w:lineRule="atLeast"/>
        <w:rPr>
          <w:rFonts w:ascii="Verdana" w:hAnsi="Verdana" w:cs="Times New Roman"/>
          <w:bCs/>
          <w:sz w:val="18"/>
          <w:szCs w:val="18"/>
        </w:rPr>
      </w:pPr>
      <w:r w:rsidRPr="004B4DF4">
        <w:rPr>
          <w:rFonts w:ascii="Verdana" w:hAnsi="Verdana" w:cs="Times New Roman"/>
          <w:bCs/>
          <w:sz w:val="18"/>
          <w:szCs w:val="18"/>
        </w:rPr>
        <w:t>ubezpieczeni</w:t>
      </w:r>
      <w:r w:rsidR="005D681A">
        <w:rPr>
          <w:rFonts w:ascii="Verdana" w:hAnsi="Verdana" w:cs="Times New Roman"/>
          <w:bCs/>
          <w:sz w:val="18"/>
          <w:szCs w:val="18"/>
        </w:rPr>
        <w:t>e</w:t>
      </w:r>
      <w:r w:rsidRPr="004B4DF4">
        <w:rPr>
          <w:rFonts w:ascii="Verdana" w:hAnsi="Verdana" w:cs="Times New Roman"/>
          <w:bCs/>
          <w:sz w:val="18"/>
          <w:szCs w:val="18"/>
        </w:rPr>
        <w:t xml:space="preserve"> </w:t>
      </w:r>
      <w:r w:rsidR="002343BB">
        <w:rPr>
          <w:rFonts w:ascii="Verdana" w:hAnsi="Verdana" w:cs="Times New Roman"/>
          <w:bCs/>
          <w:sz w:val="18"/>
          <w:szCs w:val="18"/>
        </w:rPr>
        <w:t xml:space="preserve">obowiązkowe </w:t>
      </w:r>
      <w:r w:rsidRPr="004B4DF4">
        <w:rPr>
          <w:rFonts w:ascii="Verdana" w:hAnsi="Verdana" w:cs="Times New Roman"/>
          <w:bCs/>
          <w:sz w:val="18"/>
          <w:szCs w:val="18"/>
        </w:rPr>
        <w:t>odpowiedzialnoś</w:t>
      </w:r>
      <w:r w:rsidR="00DA7EFD">
        <w:rPr>
          <w:rFonts w:ascii="Verdana" w:hAnsi="Verdana" w:cs="Times New Roman"/>
          <w:bCs/>
          <w:sz w:val="18"/>
          <w:szCs w:val="18"/>
        </w:rPr>
        <w:t xml:space="preserve">ci cywilnej zarządcy nieruchomości </w:t>
      </w:r>
    </w:p>
    <w:p w:rsidR="00A51C7E" w:rsidRPr="00A51C7E" w:rsidRDefault="00A51C7E" w:rsidP="00A51C7E">
      <w:pPr>
        <w:suppressAutoHyphens/>
        <w:spacing w:before="120" w:after="0" w:line="240" w:lineRule="auto"/>
        <w:rPr>
          <w:rFonts w:ascii="Verdana" w:eastAsia="Times New Roman" w:hAnsi="Verdana" w:cs="Times New Roman"/>
          <w:b/>
          <w:sz w:val="18"/>
          <w:szCs w:val="18"/>
          <w:u w:val="single"/>
          <w:lang w:eastAsia="ar-SA"/>
        </w:rPr>
      </w:pPr>
    </w:p>
    <w:p w:rsidR="00A51C7E" w:rsidRPr="00A51C7E" w:rsidRDefault="00A51C7E" w:rsidP="00A51C7E">
      <w:pPr>
        <w:widowControl w:val="0"/>
        <w:spacing w:after="0" w:line="240" w:lineRule="auto"/>
        <w:rPr>
          <w:rFonts w:ascii="Verdana" w:eastAsia="Times New Roman" w:hAnsi="Verdana" w:cs="Times New Roman"/>
          <w:bCs/>
          <w:snapToGrid w:val="0"/>
          <w:sz w:val="18"/>
          <w:szCs w:val="24"/>
          <w:lang w:eastAsia="pl-PL"/>
        </w:rPr>
      </w:pPr>
    </w:p>
    <w:p w:rsidR="00A51C7E" w:rsidRPr="00A51C7E" w:rsidRDefault="00A51C7E" w:rsidP="00A51C7E">
      <w:pPr>
        <w:widowControl w:val="0"/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A51C7E">
        <w:rPr>
          <w:rFonts w:ascii="Verdana" w:eastAsia="Times New Roman" w:hAnsi="Verdana" w:cs="Times New Roman"/>
          <w:b/>
          <w:sz w:val="24"/>
          <w:szCs w:val="24"/>
          <w:lang w:eastAsia="pl-PL"/>
        </w:rPr>
        <w:br w:type="page"/>
      </w:r>
    </w:p>
    <w:p w:rsidR="00A51C7E" w:rsidRPr="00A51C7E" w:rsidRDefault="00A51C7E" w:rsidP="00A51C7E">
      <w:pPr>
        <w:widowControl w:val="0"/>
        <w:spacing w:after="0" w:line="240" w:lineRule="auto"/>
        <w:jc w:val="both"/>
        <w:rPr>
          <w:rFonts w:ascii="Verdana" w:eastAsia="Times New Roman" w:hAnsi="Verdana" w:cs="Tahoma"/>
          <w:sz w:val="20"/>
          <w:szCs w:val="24"/>
          <w:lang w:eastAsia="pl-PL"/>
        </w:rPr>
      </w:pPr>
    </w:p>
    <w:p w:rsidR="00B709A9" w:rsidRDefault="00DA7EFD" w:rsidP="00264126">
      <w:pPr>
        <w:keepNext/>
        <w:pBdr>
          <w:top w:val="single" w:sz="4" w:space="0" w:color="auto"/>
          <w:left w:val="single" w:sz="4" w:space="0" w:color="auto"/>
          <w:bottom w:val="single" w:sz="4" w:space="10" w:color="auto"/>
          <w:right w:val="single" w:sz="4" w:space="0" w:color="auto"/>
        </w:pBdr>
        <w:shd w:val="pct5" w:color="000000" w:fill="FFFFFF"/>
        <w:spacing w:after="0" w:line="240" w:lineRule="auto"/>
        <w:ind w:left="1620" w:hanging="1620"/>
        <w:jc w:val="center"/>
        <w:outlineLvl w:val="5"/>
        <w:rPr>
          <w:rFonts w:ascii="Verdana" w:eastAsia="Times New Roman" w:hAnsi="Verdana" w:cs="Tahoma"/>
          <w:b/>
          <w:color w:val="000000" w:themeColor="text1"/>
          <w:u w:val="single"/>
          <w:lang w:eastAsia="pl-PL"/>
        </w:rPr>
      </w:pPr>
      <w:r>
        <w:rPr>
          <w:rFonts w:ascii="Verdana" w:eastAsia="Times New Roman" w:hAnsi="Verdana" w:cs="Tahoma"/>
          <w:b/>
          <w:color w:val="000000" w:themeColor="text1"/>
          <w:u w:val="single"/>
          <w:lang w:eastAsia="pl-PL"/>
        </w:rPr>
        <w:t>Część 3</w:t>
      </w:r>
      <w:r w:rsidR="00264126">
        <w:rPr>
          <w:rFonts w:ascii="Verdana" w:eastAsia="Times New Roman" w:hAnsi="Verdana" w:cs="Tahoma"/>
          <w:b/>
          <w:color w:val="000000" w:themeColor="text1"/>
          <w:u w:val="single"/>
          <w:lang w:eastAsia="pl-PL"/>
        </w:rPr>
        <w:t>:</w:t>
      </w:r>
      <w:r w:rsidR="00A51C7E" w:rsidRPr="00A51C7E">
        <w:rPr>
          <w:rFonts w:ascii="Verdana" w:eastAsia="Times New Roman" w:hAnsi="Verdana" w:cs="Tahoma"/>
          <w:b/>
          <w:color w:val="000000" w:themeColor="text1"/>
          <w:u w:val="single"/>
          <w:lang w:eastAsia="pl-PL"/>
        </w:rPr>
        <w:t xml:space="preserve"> </w:t>
      </w:r>
    </w:p>
    <w:p w:rsidR="00B709A9" w:rsidRDefault="00B709A9" w:rsidP="00264126">
      <w:pPr>
        <w:keepNext/>
        <w:pBdr>
          <w:top w:val="single" w:sz="4" w:space="0" w:color="auto"/>
          <w:left w:val="single" w:sz="4" w:space="0" w:color="auto"/>
          <w:bottom w:val="single" w:sz="4" w:space="10" w:color="auto"/>
          <w:right w:val="single" w:sz="4" w:space="0" w:color="auto"/>
        </w:pBdr>
        <w:shd w:val="pct5" w:color="000000" w:fill="FFFFFF"/>
        <w:spacing w:after="0" w:line="240" w:lineRule="auto"/>
        <w:ind w:left="1620" w:hanging="1620"/>
        <w:jc w:val="center"/>
        <w:outlineLvl w:val="5"/>
        <w:rPr>
          <w:rFonts w:ascii="Verdana" w:eastAsia="Times New Roman" w:hAnsi="Verdana" w:cs="Tahoma"/>
          <w:b/>
          <w:color w:val="000000" w:themeColor="text1"/>
          <w:u w:val="single"/>
          <w:lang w:eastAsia="pl-PL"/>
        </w:rPr>
      </w:pPr>
    </w:p>
    <w:p w:rsidR="00B05C39" w:rsidRPr="0043766C" w:rsidRDefault="00A51C7E" w:rsidP="00264126">
      <w:pPr>
        <w:keepNext/>
        <w:pBdr>
          <w:top w:val="single" w:sz="4" w:space="0" w:color="auto"/>
          <w:left w:val="single" w:sz="4" w:space="0" w:color="auto"/>
          <w:bottom w:val="single" w:sz="4" w:space="10" w:color="auto"/>
          <w:right w:val="single" w:sz="4" w:space="0" w:color="auto"/>
        </w:pBdr>
        <w:shd w:val="pct5" w:color="000000" w:fill="FFFFFF"/>
        <w:spacing w:after="0" w:line="240" w:lineRule="auto"/>
        <w:ind w:left="1620" w:hanging="1620"/>
        <w:jc w:val="center"/>
        <w:outlineLvl w:val="5"/>
        <w:rPr>
          <w:rFonts w:ascii="Verdana" w:eastAsia="Times New Roman" w:hAnsi="Verdana" w:cs="Tahoma"/>
          <w:b/>
          <w:color w:val="000000" w:themeColor="text1"/>
          <w:u w:val="single"/>
          <w:lang w:eastAsia="pl-PL"/>
        </w:rPr>
      </w:pPr>
      <w:r w:rsidRPr="00B709A9">
        <w:rPr>
          <w:rFonts w:ascii="Verdana" w:eastAsia="Times New Roman" w:hAnsi="Verdana" w:cs="Tahoma"/>
          <w:b/>
          <w:color w:val="000000" w:themeColor="text1"/>
          <w:lang w:eastAsia="pl-PL"/>
        </w:rPr>
        <w:t xml:space="preserve">UBEZPIECZENIE </w:t>
      </w:r>
      <w:r w:rsidR="00DA7EFD">
        <w:rPr>
          <w:rFonts w:ascii="Verdana" w:eastAsia="Times New Roman" w:hAnsi="Verdana" w:cs="Tahoma"/>
          <w:b/>
          <w:color w:val="000000" w:themeColor="text1"/>
          <w:lang w:eastAsia="pl-PL"/>
        </w:rPr>
        <w:t xml:space="preserve">ODPOWIEDZIALNOŚCI CYWILNEJ ZARZĄDCY NIERUCHOMOŚCI </w:t>
      </w:r>
    </w:p>
    <w:p w:rsidR="00B05C39" w:rsidRPr="009B54A3" w:rsidRDefault="00D31AC0" w:rsidP="00264126">
      <w:pPr>
        <w:spacing w:after="0" w:line="260" w:lineRule="atLeast"/>
        <w:jc w:val="both"/>
        <w:rPr>
          <w:rFonts w:ascii="Verdana" w:eastAsia="Times New Roman" w:hAnsi="Verdana" w:cs="Arial"/>
          <w:b/>
          <w:sz w:val="20"/>
          <w:szCs w:val="20"/>
          <w:u w:val="single"/>
        </w:rPr>
      </w:pPr>
      <w:r w:rsidRPr="00541029">
        <w:rPr>
          <w:rFonts w:ascii="Verdana" w:hAnsi="Verdana" w:cs="Tahoma"/>
          <w:sz w:val="18"/>
        </w:rPr>
        <w:t xml:space="preserve">Postanowienia SIWZ mają pierwszeństwo przed dokumentem potwierdzającym zawarcie umowy ubezpieczenia, który z kolei ma pierwszeństwo przed ogólnymi warunkami ubezpieczenia lub innymi równoważnymi warunkami ubezpieczenia. Nie dopuszcza się wprowadzenia przez Wykonawcę żadnych zmian oraz dodatkowych </w:t>
      </w:r>
      <w:proofErr w:type="spellStart"/>
      <w:r w:rsidRPr="00541029">
        <w:rPr>
          <w:rFonts w:ascii="Verdana" w:hAnsi="Verdana" w:cs="Tahoma"/>
          <w:sz w:val="18"/>
        </w:rPr>
        <w:t>wyłączeń</w:t>
      </w:r>
      <w:proofErr w:type="spellEnd"/>
      <w:r w:rsidRPr="00541029">
        <w:rPr>
          <w:rFonts w:ascii="Verdana" w:hAnsi="Verdana" w:cs="Tahoma"/>
          <w:sz w:val="18"/>
        </w:rPr>
        <w:t xml:space="preserve">/ograniczeń ochrony ubezpieczeniowej (w tym wprowadzania limitów odpowiedzialności) ponad te, które zawarte są w jego ogólnych warunkach ubezpieczenia lub innych równoważnych warunkach ubezpieczenia obowiązujących w dniu opublikowania ogłoszenia o zamówieniu, jak również innych niż określone i dopuszczone przez Zamawiającego w treści </w:t>
      </w:r>
      <w:r w:rsidRPr="00541029">
        <w:rPr>
          <w:rFonts w:ascii="Verdana" w:hAnsi="Verdana" w:cs="Tahoma"/>
          <w:sz w:val="18"/>
          <w:szCs w:val="18"/>
        </w:rPr>
        <w:t xml:space="preserve">SIWZ, o ile OWU i inne równoważne warunki ubezpieczenia wykonawcy nie </w:t>
      </w:r>
      <w:r w:rsidRPr="00541029">
        <w:rPr>
          <w:rFonts w:ascii="Verdana" w:hAnsi="Verdana" w:cs="Arial"/>
          <w:sz w:val="18"/>
          <w:szCs w:val="18"/>
        </w:rPr>
        <w:t>zawierają zapisów korzystniejszych dla Zamawiającego, wówczas mają pierwszeństwo. Jeżeli w ogólnych lub szczególnych warunkach ubezpieczeń znajdują się dodatkowe uregulowania, z których wynika, że zakres ubezpieczenia jest szerszy od proponowanego w SIWZ, to zostaje on automatycznie włączony do ochrony ubezpieczeniowej. Zapisy w ogólnych bądź szczególnych warunkach ubezpieczenia, z których wynika, że zakres ubezpieczenia jest węższy niż zakres opisany w SIWZ, nie mają zastosowania.</w:t>
      </w:r>
    </w:p>
    <w:p w:rsidR="00B05C39" w:rsidRPr="009B54A3" w:rsidRDefault="00B05C39" w:rsidP="00264126">
      <w:pPr>
        <w:tabs>
          <w:tab w:val="num" w:pos="851"/>
          <w:tab w:val="left" w:pos="1134"/>
        </w:tabs>
        <w:spacing w:after="0" w:line="260" w:lineRule="atLeast"/>
        <w:jc w:val="both"/>
        <w:rPr>
          <w:rFonts w:ascii="Verdana" w:eastAsia="Times New Roman" w:hAnsi="Verdana" w:cs="Tahoma"/>
          <w:b/>
          <w:color w:val="FF0000"/>
          <w:sz w:val="20"/>
          <w:szCs w:val="20"/>
          <w:lang w:eastAsia="pl-PL"/>
        </w:rPr>
      </w:pPr>
      <w:r w:rsidRPr="009B54A3">
        <w:rPr>
          <w:rFonts w:ascii="Verdana" w:eastAsia="Times New Roman" w:hAnsi="Verdana" w:cs="Tahoma"/>
          <w:b/>
          <w:color w:val="FF0000"/>
          <w:sz w:val="20"/>
          <w:szCs w:val="20"/>
          <w:lang w:eastAsia="pl-PL"/>
        </w:rPr>
        <w:t>Pkt 1-</w:t>
      </w:r>
      <w:r w:rsidR="00E31DA3" w:rsidRPr="009B54A3">
        <w:rPr>
          <w:rFonts w:ascii="Verdana" w:eastAsia="Times New Roman" w:hAnsi="Verdana" w:cs="Tahoma"/>
          <w:b/>
          <w:color w:val="FF0000"/>
          <w:sz w:val="20"/>
          <w:szCs w:val="20"/>
          <w:lang w:eastAsia="pl-PL"/>
        </w:rPr>
        <w:t>10</w:t>
      </w:r>
      <w:r w:rsidRPr="009B54A3">
        <w:rPr>
          <w:rFonts w:ascii="Verdana" w:eastAsia="Times New Roman" w:hAnsi="Verdana" w:cs="Tahoma"/>
          <w:b/>
          <w:color w:val="FF0000"/>
          <w:sz w:val="20"/>
          <w:szCs w:val="20"/>
          <w:lang w:eastAsia="pl-PL"/>
        </w:rPr>
        <w:t xml:space="preserve"> Zakres minimalny </w:t>
      </w:r>
      <w:r w:rsidR="00DA7EFD" w:rsidRPr="009B54A3">
        <w:rPr>
          <w:rFonts w:ascii="Verdana" w:eastAsia="Times New Roman" w:hAnsi="Verdana" w:cs="Tahoma"/>
          <w:b/>
          <w:color w:val="FF0000"/>
          <w:sz w:val="20"/>
          <w:szCs w:val="20"/>
          <w:lang w:eastAsia="pl-PL"/>
        </w:rPr>
        <w:t>niepodlegający</w:t>
      </w:r>
      <w:r w:rsidRPr="009B54A3">
        <w:rPr>
          <w:rFonts w:ascii="Verdana" w:eastAsia="Times New Roman" w:hAnsi="Verdana" w:cs="Tahoma"/>
          <w:b/>
          <w:color w:val="FF0000"/>
          <w:sz w:val="20"/>
          <w:szCs w:val="20"/>
          <w:lang w:eastAsia="pl-PL"/>
        </w:rPr>
        <w:t xml:space="preserve"> żadnym zmianom</w:t>
      </w:r>
    </w:p>
    <w:p w:rsidR="00285152" w:rsidRPr="00BF637B" w:rsidRDefault="00285152" w:rsidP="00264126">
      <w:pPr>
        <w:tabs>
          <w:tab w:val="num" w:pos="851"/>
          <w:tab w:val="left" w:pos="1134"/>
        </w:tabs>
        <w:spacing w:after="0" w:line="260" w:lineRule="atLeast"/>
        <w:jc w:val="both"/>
        <w:rPr>
          <w:rFonts w:ascii="Verdana" w:eastAsia="Times New Roman" w:hAnsi="Verdana" w:cs="Tahoma"/>
          <w:b/>
          <w:color w:val="FF0000"/>
          <w:sz w:val="18"/>
          <w:szCs w:val="18"/>
          <w:lang w:eastAsia="pl-PL"/>
        </w:rPr>
      </w:pPr>
    </w:p>
    <w:p w:rsidR="00B05C39" w:rsidRPr="00B709A9" w:rsidRDefault="00285152" w:rsidP="00264126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  <w:u w:val="single"/>
        </w:rPr>
      </w:pPr>
      <w:r w:rsidRPr="00B709A9">
        <w:rPr>
          <w:rFonts w:ascii="Verdana" w:eastAsia="Times New Roman" w:hAnsi="Verdana" w:cs="Arial"/>
          <w:b/>
          <w:sz w:val="18"/>
          <w:szCs w:val="18"/>
          <w:u w:val="single"/>
        </w:rPr>
        <w:t xml:space="preserve">INFORMACJE </w:t>
      </w:r>
      <w:r w:rsidR="00B709A9" w:rsidRPr="00B709A9">
        <w:rPr>
          <w:rFonts w:ascii="Verdana" w:eastAsia="Times New Roman" w:hAnsi="Verdana" w:cs="Arial"/>
          <w:b/>
          <w:sz w:val="18"/>
          <w:szCs w:val="18"/>
          <w:u w:val="single"/>
        </w:rPr>
        <w:t>PODSTAWOWE</w:t>
      </w:r>
      <w:r w:rsidRPr="00B709A9">
        <w:rPr>
          <w:rFonts w:ascii="Verdana" w:eastAsia="Times New Roman" w:hAnsi="Verdana" w:cs="Arial"/>
          <w:b/>
          <w:sz w:val="18"/>
          <w:szCs w:val="18"/>
          <w:u w:val="single"/>
        </w:rPr>
        <w:t>:</w:t>
      </w:r>
    </w:p>
    <w:p w:rsidR="00285152" w:rsidRPr="00BF637B" w:rsidRDefault="00285152" w:rsidP="00264126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</w:p>
    <w:p w:rsidR="00B05C39" w:rsidRPr="00B709A9" w:rsidRDefault="00B05C39" w:rsidP="00CC7F93">
      <w:pPr>
        <w:pStyle w:val="Akapitzlist"/>
        <w:numPr>
          <w:ilvl w:val="0"/>
          <w:numId w:val="40"/>
        </w:numPr>
        <w:spacing w:after="0" w:line="260" w:lineRule="atLeast"/>
        <w:ind w:left="0" w:firstLine="0"/>
        <w:jc w:val="both"/>
        <w:rPr>
          <w:rFonts w:ascii="Verdana" w:eastAsia="Times New Roman" w:hAnsi="Verdana" w:cs="Arial"/>
          <w:b/>
          <w:sz w:val="20"/>
          <w:szCs w:val="20"/>
          <w:u w:val="single"/>
        </w:rPr>
      </w:pPr>
      <w:r w:rsidRPr="00B709A9">
        <w:rPr>
          <w:rFonts w:ascii="Verdana" w:eastAsia="Times New Roman" w:hAnsi="Verdana" w:cs="Arial"/>
          <w:b/>
          <w:sz w:val="20"/>
          <w:szCs w:val="20"/>
          <w:u w:val="single"/>
        </w:rPr>
        <w:t>Ubezpieczający</w:t>
      </w:r>
      <w:r w:rsidR="00DA7EFD">
        <w:rPr>
          <w:rFonts w:ascii="Verdana" w:eastAsia="Times New Roman" w:hAnsi="Verdana" w:cs="Arial"/>
          <w:b/>
          <w:sz w:val="20"/>
          <w:szCs w:val="20"/>
          <w:u w:val="single"/>
        </w:rPr>
        <w:t>/Ubezpieczony</w:t>
      </w:r>
      <w:r w:rsidRPr="00B709A9">
        <w:rPr>
          <w:rFonts w:ascii="Verdana" w:eastAsia="Times New Roman" w:hAnsi="Verdana" w:cs="Arial"/>
          <w:b/>
          <w:sz w:val="20"/>
          <w:szCs w:val="20"/>
          <w:u w:val="single"/>
        </w:rPr>
        <w:t>:</w:t>
      </w:r>
    </w:p>
    <w:p w:rsidR="00DA7EFD" w:rsidRPr="00DA7EFD" w:rsidRDefault="00F56642" w:rsidP="00CC7F93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Towarzystwo Budownictwa Społecznego Wrocław Sp. z o.o.</w:t>
      </w:r>
    </w:p>
    <w:p w:rsidR="00DA7EFD" w:rsidRPr="00DA7EFD" w:rsidRDefault="00DA7EFD" w:rsidP="00CC7F93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hAnsi="Verdana"/>
          <w:sz w:val="18"/>
          <w:szCs w:val="18"/>
        </w:rPr>
      </w:pPr>
      <w:r w:rsidRPr="00DA7EFD">
        <w:rPr>
          <w:rFonts w:ascii="Verdana" w:hAnsi="Verdana"/>
          <w:sz w:val="18"/>
          <w:szCs w:val="18"/>
        </w:rPr>
        <w:t xml:space="preserve">ul. Przybyszewskiego 102/104, </w:t>
      </w:r>
    </w:p>
    <w:p w:rsidR="00DA7EFD" w:rsidRPr="00DA7EFD" w:rsidRDefault="00DA7EFD" w:rsidP="00CC7F93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hAnsi="Verdana"/>
          <w:sz w:val="18"/>
          <w:szCs w:val="18"/>
        </w:rPr>
      </w:pPr>
      <w:r w:rsidRPr="00DA7EFD">
        <w:rPr>
          <w:rFonts w:ascii="Verdana" w:hAnsi="Verdana"/>
          <w:sz w:val="18"/>
          <w:szCs w:val="18"/>
        </w:rPr>
        <w:t xml:space="preserve">51-148 Wrocław </w:t>
      </w:r>
    </w:p>
    <w:p w:rsidR="00DA7EFD" w:rsidRPr="00DA7EFD" w:rsidRDefault="00DA7EFD" w:rsidP="00CC7F93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hAnsi="Verdana"/>
          <w:color w:val="FF0000"/>
          <w:sz w:val="18"/>
          <w:szCs w:val="18"/>
        </w:rPr>
      </w:pPr>
      <w:r w:rsidRPr="00DA7EFD">
        <w:rPr>
          <w:rFonts w:ascii="Verdana" w:hAnsi="Verdana"/>
          <w:sz w:val="18"/>
          <w:szCs w:val="18"/>
        </w:rPr>
        <w:t>Regon: 931934621</w:t>
      </w:r>
      <w:r w:rsidRPr="00DA7EFD">
        <w:rPr>
          <w:rFonts w:ascii="Verdana" w:hAnsi="Verdana"/>
          <w:color w:val="FF0000"/>
          <w:sz w:val="18"/>
          <w:szCs w:val="18"/>
        </w:rPr>
        <w:t xml:space="preserve"> </w:t>
      </w:r>
    </w:p>
    <w:p w:rsidR="00DA7EFD" w:rsidRDefault="00DA7EFD" w:rsidP="00CC7F93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hAnsi="Verdana"/>
          <w:sz w:val="18"/>
          <w:szCs w:val="18"/>
        </w:rPr>
      </w:pPr>
      <w:r w:rsidRPr="00DA7EFD">
        <w:rPr>
          <w:rFonts w:ascii="Verdana" w:hAnsi="Verdana"/>
          <w:sz w:val="18"/>
          <w:szCs w:val="18"/>
        </w:rPr>
        <w:t>NIP: 895-16-33-275</w:t>
      </w:r>
    </w:p>
    <w:p w:rsidR="00DA7EFD" w:rsidRDefault="00DA7EFD" w:rsidP="00CC7F93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hAnsi="Verdana"/>
          <w:sz w:val="18"/>
          <w:szCs w:val="18"/>
        </w:rPr>
      </w:pPr>
    </w:p>
    <w:p w:rsidR="00B05C39" w:rsidRPr="00DA7EFD" w:rsidRDefault="00B05C39" w:rsidP="00CC7F9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60" w:lineRule="atLeast"/>
        <w:ind w:left="0" w:firstLine="0"/>
        <w:rPr>
          <w:rFonts w:ascii="Verdana" w:hAnsi="Verdana"/>
          <w:sz w:val="18"/>
          <w:szCs w:val="18"/>
        </w:rPr>
      </w:pPr>
      <w:r w:rsidRPr="00DA7EFD">
        <w:rPr>
          <w:rFonts w:ascii="Verdana" w:eastAsia="Times New Roman" w:hAnsi="Verdana" w:cs="Arial"/>
          <w:b/>
          <w:sz w:val="20"/>
          <w:szCs w:val="20"/>
          <w:u w:val="single"/>
        </w:rPr>
        <w:t>Miejsca ubezpieczenia</w:t>
      </w:r>
      <w:r w:rsidR="00285152" w:rsidRPr="00DA7EFD">
        <w:rPr>
          <w:rFonts w:ascii="Verdana" w:eastAsia="Times New Roman" w:hAnsi="Verdana" w:cs="Arial"/>
          <w:b/>
          <w:sz w:val="20"/>
          <w:szCs w:val="20"/>
          <w:u w:val="single"/>
        </w:rPr>
        <w:t>/zakres terytorialny</w:t>
      </w:r>
      <w:r w:rsidR="00B709A9" w:rsidRPr="00DA7EFD">
        <w:rPr>
          <w:rFonts w:ascii="Verdana" w:eastAsia="Times New Roman" w:hAnsi="Verdana" w:cs="Arial"/>
          <w:b/>
          <w:sz w:val="20"/>
          <w:szCs w:val="20"/>
          <w:u w:val="single"/>
        </w:rPr>
        <w:t>:</w:t>
      </w:r>
    </w:p>
    <w:p w:rsidR="00B05C39" w:rsidRDefault="00B05C39" w:rsidP="00CC7F93">
      <w:pPr>
        <w:spacing w:after="0" w:line="260" w:lineRule="atLeast"/>
        <w:jc w:val="both"/>
        <w:rPr>
          <w:rFonts w:ascii="Verdana" w:eastAsia="Times New Roman" w:hAnsi="Verdana" w:cs="Arial"/>
          <w:color w:val="000000" w:themeColor="text1"/>
          <w:sz w:val="18"/>
          <w:szCs w:val="18"/>
        </w:rPr>
      </w:pPr>
    </w:p>
    <w:p w:rsidR="00A57CE2" w:rsidRPr="00DA7EFD" w:rsidRDefault="00A57CE2" w:rsidP="00CC7F93">
      <w:pPr>
        <w:spacing w:after="0" w:line="260" w:lineRule="atLeast"/>
        <w:jc w:val="both"/>
        <w:rPr>
          <w:rFonts w:ascii="Verdana" w:eastAsia="Times New Roman" w:hAnsi="Verdana" w:cs="Arial"/>
          <w:color w:val="000000" w:themeColor="text1"/>
          <w:sz w:val="18"/>
          <w:szCs w:val="18"/>
        </w:rPr>
      </w:pPr>
      <w:r>
        <w:rPr>
          <w:rFonts w:ascii="Verdana" w:eastAsia="Times New Roman" w:hAnsi="Verdana" w:cs="Arial"/>
          <w:color w:val="000000" w:themeColor="text1"/>
          <w:sz w:val="18"/>
          <w:szCs w:val="18"/>
        </w:rPr>
        <w:t xml:space="preserve">Rzeczpospolita Polska </w:t>
      </w:r>
    </w:p>
    <w:p w:rsidR="00E7378E" w:rsidRPr="00B709A9" w:rsidRDefault="00E7378E" w:rsidP="00CC7F93">
      <w:pPr>
        <w:spacing w:after="0" w:line="260" w:lineRule="atLeast"/>
        <w:jc w:val="both"/>
        <w:rPr>
          <w:rFonts w:ascii="Verdana" w:eastAsia="Times New Roman" w:hAnsi="Verdana" w:cs="Arial"/>
          <w:b/>
          <w:color w:val="000000" w:themeColor="text1"/>
          <w:sz w:val="20"/>
          <w:szCs w:val="20"/>
          <w:u w:val="single"/>
        </w:rPr>
      </w:pPr>
    </w:p>
    <w:p w:rsidR="00B05C39" w:rsidRDefault="00B05C39" w:rsidP="00CC7F93">
      <w:pPr>
        <w:pStyle w:val="Akapitzlist"/>
        <w:numPr>
          <w:ilvl w:val="0"/>
          <w:numId w:val="40"/>
        </w:numPr>
        <w:spacing w:after="0" w:line="260" w:lineRule="atLeast"/>
        <w:ind w:left="0" w:firstLine="0"/>
        <w:jc w:val="both"/>
        <w:rPr>
          <w:rFonts w:ascii="Verdana" w:eastAsia="Times New Roman" w:hAnsi="Verdana" w:cs="Arial"/>
          <w:b/>
          <w:color w:val="000000" w:themeColor="text1"/>
          <w:sz w:val="20"/>
          <w:szCs w:val="20"/>
          <w:u w:val="single"/>
        </w:rPr>
      </w:pPr>
      <w:r w:rsidRPr="00DA7EFD">
        <w:rPr>
          <w:rFonts w:ascii="Verdana" w:eastAsia="Times New Roman" w:hAnsi="Verdana" w:cs="Arial"/>
          <w:b/>
          <w:color w:val="000000" w:themeColor="text1"/>
          <w:sz w:val="20"/>
          <w:szCs w:val="20"/>
          <w:u w:val="single"/>
        </w:rPr>
        <w:t>Okres ubezpieczenia</w:t>
      </w:r>
      <w:r w:rsidR="00B709A9" w:rsidRPr="00DA7EFD">
        <w:rPr>
          <w:rFonts w:ascii="Verdana" w:eastAsia="Times New Roman" w:hAnsi="Verdana" w:cs="Arial"/>
          <w:b/>
          <w:color w:val="000000" w:themeColor="text1"/>
          <w:sz w:val="20"/>
          <w:szCs w:val="20"/>
          <w:u w:val="single"/>
        </w:rPr>
        <w:t>:</w:t>
      </w:r>
    </w:p>
    <w:p w:rsidR="00A57CE2" w:rsidRPr="00DA7EFD" w:rsidRDefault="00A57CE2" w:rsidP="00A57CE2">
      <w:pPr>
        <w:pStyle w:val="Akapitzlist"/>
        <w:spacing w:after="0" w:line="260" w:lineRule="atLeast"/>
        <w:ind w:left="0"/>
        <w:jc w:val="both"/>
        <w:rPr>
          <w:rFonts w:ascii="Verdana" w:eastAsia="Times New Roman" w:hAnsi="Verdana" w:cs="Arial"/>
          <w:b/>
          <w:color w:val="000000" w:themeColor="text1"/>
          <w:sz w:val="20"/>
          <w:szCs w:val="20"/>
          <w:u w:val="single"/>
        </w:rPr>
      </w:pPr>
    </w:p>
    <w:p w:rsidR="001919AC" w:rsidRDefault="00B709A9" w:rsidP="00CC7F93">
      <w:pPr>
        <w:spacing w:after="0" w:line="260" w:lineRule="atLeast"/>
        <w:rPr>
          <w:rFonts w:ascii="Verdana" w:hAnsi="Verdana" w:cs="Arial"/>
          <w:bCs/>
          <w:sz w:val="18"/>
          <w:szCs w:val="18"/>
        </w:rPr>
      </w:pPr>
      <w:r w:rsidRPr="00B709A9">
        <w:rPr>
          <w:rFonts w:ascii="Verdana" w:eastAsia="Times New Roman" w:hAnsi="Verdana" w:cs="Arial"/>
          <w:sz w:val="18"/>
          <w:szCs w:val="18"/>
        </w:rPr>
        <w:t xml:space="preserve">Przetarg </w:t>
      </w:r>
      <w:r w:rsidR="00DA7EFD">
        <w:rPr>
          <w:rFonts w:ascii="Verdana" w:eastAsia="Times New Roman" w:hAnsi="Verdana" w:cs="Arial"/>
          <w:sz w:val="18"/>
          <w:szCs w:val="18"/>
        </w:rPr>
        <w:t>roczny</w:t>
      </w:r>
      <w:r w:rsidR="00285152" w:rsidRPr="00B709A9">
        <w:rPr>
          <w:rFonts w:ascii="Verdana" w:eastAsia="Times New Roman" w:hAnsi="Verdana" w:cs="Arial"/>
          <w:sz w:val="18"/>
          <w:szCs w:val="18"/>
        </w:rPr>
        <w:t xml:space="preserve">: </w:t>
      </w:r>
      <w:r w:rsidR="00DA7EFD">
        <w:rPr>
          <w:rFonts w:ascii="Verdana" w:eastAsia="Times New Roman" w:hAnsi="Verdana" w:cs="Arial"/>
          <w:sz w:val="18"/>
          <w:szCs w:val="18"/>
        </w:rPr>
        <w:t>01.09</w:t>
      </w:r>
      <w:r w:rsidRPr="00B709A9">
        <w:rPr>
          <w:rFonts w:ascii="Verdana" w:eastAsia="Times New Roman" w:hAnsi="Verdana" w:cs="Arial"/>
          <w:sz w:val="18"/>
          <w:szCs w:val="18"/>
        </w:rPr>
        <w:t>.20</w:t>
      </w:r>
      <w:r w:rsidR="00DA7EFD">
        <w:rPr>
          <w:rFonts w:ascii="Verdana" w:eastAsia="Times New Roman" w:hAnsi="Verdana" w:cs="Arial"/>
          <w:sz w:val="18"/>
          <w:szCs w:val="18"/>
        </w:rPr>
        <w:t>20</w:t>
      </w:r>
      <w:r w:rsidR="00B05C39" w:rsidRPr="00B709A9">
        <w:rPr>
          <w:rFonts w:ascii="Verdana" w:eastAsia="Times New Roman" w:hAnsi="Verdana" w:cs="Arial"/>
          <w:sz w:val="18"/>
          <w:szCs w:val="18"/>
        </w:rPr>
        <w:t xml:space="preserve"> r. – </w:t>
      </w:r>
      <w:r w:rsidRPr="00B709A9">
        <w:rPr>
          <w:rFonts w:ascii="Verdana" w:eastAsia="Times New Roman" w:hAnsi="Verdana" w:cs="Arial"/>
          <w:sz w:val="18"/>
          <w:szCs w:val="18"/>
        </w:rPr>
        <w:t>31.</w:t>
      </w:r>
      <w:r w:rsidR="00DA7EFD">
        <w:rPr>
          <w:rFonts w:ascii="Verdana" w:eastAsia="Times New Roman" w:hAnsi="Verdana" w:cs="Arial"/>
          <w:sz w:val="18"/>
          <w:szCs w:val="18"/>
        </w:rPr>
        <w:t>08.2021</w:t>
      </w:r>
      <w:r w:rsidR="00B05C39" w:rsidRPr="00B709A9">
        <w:rPr>
          <w:rFonts w:ascii="Verdana" w:eastAsia="Times New Roman" w:hAnsi="Verdana" w:cs="Arial"/>
          <w:sz w:val="18"/>
          <w:szCs w:val="18"/>
        </w:rPr>
        <w:t xml:space="preserve"> r</w:t>
      </w:r>
      <w:r w:rsidR="00285152" w:rsidRPr="00B709A9">
        <w:rPr>
          <w:rFonts w:ascii="Verdana" w:eastAsia="Times New Roman" w:hAnsi="Verdana" w:cs="Arial"/>
          <w:sz w:val="18"/>
          <w:szCs w:val="18"/>
        </w:rPr>
        <w:t>.</w:t>
      </w:r>
      <w:r w:rsidRPr="00B709A9">
        <w:rPr>
          <w:rFonts w:ascii="Verdana" w:hAnsi="Verdana" w:cs="Arial"/>
          <w:bCs/>
          <w:sz w:val="18"/>
          <w:szCs w:val="18"/>
        </w:rPr>
        <w:t xml:space="preserve"> </w:t>
      </w:r>
    </w:p>
    <w:p w:rsidR="00285152" w:rsidRDefault="00B709A9" w:rsidP="00CC7F93">
      <w:pPr>
        <w:spacing w:after="0" w:line="260" w:lineRule="atLeast"/>
        <w:rPr>
          <w:rFonts w:ascii="Verdana" w:hAnsi="Verdana" w:cs="Arial"/>
          <w:bCs/>
          <w:sz w:val="18"/>
          <w:szCs w:val="18"/>
        </w:rPr>
      </w:pPr>
      <w:r w:rsidRPr="00B709A9">
        <w:rPr>
          <w:rFonts w:ascii="Verdana" w:hAnsi="Verdana" w:cs="Arial"/>
          <w:bCs/>
          <w:sz w:val="18"/>
          <w:szCs w:val="18"/>
        </w:rPr>
        <w:t xml:space="preserve">Polisy ubezpieczeniowa będą wystawiane </w:t>
      </w:r>
      <w:r w:rsidR="005D681A" w:rsidRPr="00B709A9">
        <w:rPr>
          <w:rFonts w:ascii="Verdana" w:hAnsi="Verdana" w:cs="Arial"/>
          <w:bCs/>
          <w:sz w:val="18"/>
          <w:szCs w:val="18"/>
        </w:rPr>
        <w:t>na okres roczny</w:t>
      </w:r>
      <w:r w:rsidR="00E64EEA">
        <w:rPr>
          <w:rFonts w:ascii="Verdana" w:hAnsi="Verdana" w:cs="Arial"/>
          <w:bCs/>
          <w:sz w:val="18"/>
          <w:szCs w:val="18"/>
        </w:rPr>
        <w:t xml:space="preserve"> lub </w:t>
      </w:r>
      <w:r w:rsidR="00DA7EFD">
        <w:rPr>
          <w:rFonts w:ascii="Verdana" w:hAnsi="Verdana" w:cs="Arial"/>
          <w:bCs/>
          <w:sz w:val="18"/>
          <w:szCs w:val="18"/>
        </w:rPr>
        <w:t xml:space="preserve">krótszy </w:t>
      </w:r>
      <w:r w:rsidR="00DA7EFD" w:rsidRPr="00B709A9">
        <w:rPr>
          <w:rFonts w:ascii="Verdana" w:hAnsi="Verdana" w:cs="Arial"/>
          <w:bCs/>
          <w:sz w:val="18"/>
          <w:szCs w:val="18"/>
        </w:rPr>
        <w:t>w</w:t>
      </w:r>
      <w:r w:rsidRPr="00B709A9">
        <w:rPr>
          <w:rFonts w:ascii="Verdana" w:hAnsi="Verdana" w:cs="Arial"/>
          <w:bCs/>
          <w:sz w:val="18"/>
          <w:szCs w:val="18"/>
        </w:rPr>
        <w:t xml:space="preserve"> terminie realizacji umowy.</w:t>
      </w:r>
    </w:p>
    <w:p w:rsidR="00CC7F93" w:rsidRDefault="00CC7F93" w:rsidP="00CC7F93">
      <w:pPr>
        <w:spacing w:after="0" w:line="260" w:lineRule="atLeast"/>
        <w:rPr>
          <w:rFonts w:ascii="Verdana" w:hAnsi="Verdana" w:cs="Arial"/>
          <w:bCs/>
          <w:sz w:val="18"/>
          <w:szCs w:val="18"/>
        </w:rPr>
      </w:pPr>
    </w:p>
    <w:p w:rsidR="00CC7F93" w:rsidRDefault="00CC7F93" w:rsidP="00CC7F93">
      <w:pPr>
        <w:pStyle w:val="Akapitzlist"/>
        <w:numPr>
          <w:ilvl w:val="0"/>
          <w:numId w:val="40"/>
        </w:numPr>
        <w:spacing w:after="0" w:line="260" w:lineRule="atLeast"/>
        <w:ind w:left="0" w:firstLine="0"/>
        <w:rPr>
          <w:rFonts w:ascii="Verdana" w:eastAsia="Times New Roman" w:hAnsi="Verdana" w:cs="Arial"/>
          <w:b/>
          <w:color w:val="000000" w:themeColor="text1"/>
          <w:spacing w:val="4"/>
          <w:sz w:val="20"/>
          <w:szCs w:val="20"/>
          <w:u w:val="single"/>
        </w:rPr>
      </w:pPr>
      <w:r w:rsidRPr="00CC7F93">
        <w:rPr>
          <w:rFonts w:ascii="Verdana" w:eastAsia="Times New Roman" w:hAnsi="Verdana" w:cs="Arial"/>
          <w:b/>
          <w:color w:val="000000" w:themeColor="text1"/>
          <w:spacing w:val="4"/>
          <w:sz w:val="20"/>
          <w:szCs w:val="20"/>
          <w:u w:val="single"/>
        </w:rPr>
        <w:t>Przedmiot i zakres ubezpieczenia</w:t>
      </w:r>
    </w:p>
    <w:p w:rsidR="00CC7F93" w:rsidRPr="00CC7F93" w:rsidRDefault="00CC7F93" w:rsidP="00CC7F93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</w:rPr>
      </w:pPr>
      <w:r w:rsidRPr="00CC7F93">
        <w:rPr>
          <w:rFonts w:ascii="Verdana" w:eastAsia="Times New Roman" w:hAnsi="Verdana" w:cs="Arial"/>
          <w:sz w:val="18"/>
          <w:szCs w:val="18"/>
        </w:rPr>
        <w:t>Zgodnie z Rozporządzeniem Ministra Fi</w:t>
      </w:r>
      <w:r w:rsidR="00A57CE2">
        <w:rPr>
          <w:rFonts w:ascii="Verdana" w:eastAsia="Times New Roman" w:hAnsi="Verdana" w:cs="Arial"/>
          <w:sz w:val="18"/>
          <w:szCs w:val="18"/>
        </w:rPr>
        <w:t xml:space="preserve">nansów z dnia </w:t>
      </w:r>
      <w:r w:rsidR="00A57CE2" w:rsidRPr="00A57CE2">
        <w:rPr>
          <w:rFonts w:ascii="Verdana" w:eastAsia="Times New Roman" w:hAnsi="Verdana" w:cs="Arial"/>
          <w:sz w:val="18"/>
          <w:szCs w:val="18"/>
        </w:rPr>
        <w:t>26 kwietnia 2019</w:t>
      </w:r>
      <w:r w:rsidR="00A57CE2">
        <w:rPr>
          <w:rFonts w:ascii="myriad-pro" w:hAnsi="myriad-pro"/>
          <w:b/>
          <w:bCs/>
          <w:color w:val="000000"/>
          <w:sz w:val="41"/>
          <w:szCs w:val="41"/>
        </w:rPr>
        <w:t xml:space="preserve"> </w:t>
      </w:r>
      <w:r w:rsidRPr="00CC7F93">
        <w:rPr>
          <w:rFonts w:ascii="Verdana" w:eastAsia="Times New Roman" w:hAnsi="Verdana" w:cs="Arial"/>
          <w:sz w:val="18"/>
          <w:szCs w:val="18"/>
        </w:rPr>
        <w:t xml:space="preserve"> w sprawie obowiązkowego ubezpieczenia odpowiedzialności cywilnej zarządcy nieruchomości (</w:t>
      </w:r>
      <w:r w:rsidR="00A57CE2" w:rsidRPr="00A57CE2">
        <w:rPr>
          <w:rFonts w:ascii="Verdana" w:eastAsia="Times New Roman" w:hAnsi="Verdana" w:cs="Arial"/>
          <w:sz w:val="18"/>
          <w:szCs w:val="18"/>
        </w:rPr>
        <w:t>Dz.U. 2019 poz. 802</w:t>
      </w:r>
      <w:r w:rsidR="003221EA">
        <w:rPr>
          <w:rFonts w:ascii="Verdana" w:eastAsia="Times New Roman" w:hAnsi="Verdana" w:cs="Arial"/>
          <w:sz w:val="18"/>
          <w:szCs w:val="18"/>
        </w:rPr>
        <w:t xml:space="preserve"> z </w:t>
      </w:r>
      <w:proofErr w:type="spellStart"/>
      <w:r w:rsidR="003221EA">
        <w:rPr>
          <w:rFonts w:ascii="Verdana" w:eastAsia="Times New Roman" w:hAnsi="Verdana" w:cs="Arial"/>
          <w:sz w:val="18"/>
          <w:szCs w:val="18"/>
        </w:rPr>
        <w:t>póź</w:t>
      </w:r>
      <w:proofErr w:type="spellEnd"/>
      <w:r w:rsidR="003221EA">
        <w:rPr>
          <w:rFonts w:ascii="Verdana" w:eastAsia="Times New Roman" w:hAnsi="Verdana" w:cs="Arial"/>
          <w:sz w:val="18"/>
          <w:szCs w:val="18"/>
        </w:rPr>
        <w:t>. zmianami</w:t>
      </w:r>
      <w:r w:rsidRPr="00CC7F93">
        <w:rPr>
          <w:rFonts w:ascii="Verdana" w:eastAsia="Times New Roman" w:hAnsi="Verdana" w:cs="Arial"/>
          <w:sz w:val="18"/>
          <w:szCs w:val="18"/>
        </w:rPr>
        <w:t>).</w:t>
      </w:r>
    </w:p>
    <w:p w:rsidR="001919AC" w:rsidRPr="001919AC" w:rsidRDefault="001919AC" w:rsidP="00CC7F93">
      <w:pPr>
        <w:spacing w:after="0" w:line="260" w:lineRule="atLeast"/>
        <w:rPr>
          <w:rFonts w:ascii="Verdana" w:hAnsi="Verdana" w:cs="Arial"/>
          <w:bCs/>
          <w:sz w:val="18"/>
          <w:szCs w:val="18"/>
        </w:rPr>
      </w:pPr>
    </w:p>
    <w:p w:rsidR="00285152" w:rsidRPr="00DA7EFD" w:rsidRDefault="001919AC" w:rsidP="00CC7F93">
      <w:pPr>
        <w:pStyle w:val="Akapitzlist"/>
        <w:numPr>
          <w:ilvl w:val="0"/>
          <w:numId w:val="40"/>
        </w:numPr>
        <w:spacing w:after="0" w:line="260" w:lineRule="atLeast"/>
        <w:ind w:left="0" w:firstLine="0"/>
        <w:jc w:val="both"/>
        <w:rPr>
          <w:rFonts w:ascii="Verdana" w:eastAsia="Times New Roman" w:hAnsi="Verdana" w:cs="Arial"/>
          <w:b/>
          <w:sz w:val="20"/>
          <w:szCs w:val="20"/>
          <w:u w:val="single"/>
        </w:rPr>
      </w:pPr>
      <w:r w:rsidRPr="00DA7EFD">
        <w:rPr>
          <w:rFonts w:ascii="Verdana" w:eastAsia="Times New Roman" w:hAnsi="Verdana" w:cs="Arial"/>
          <w:b/>
          <w:sz w:val="20"/>
          <w:szCs w:val="20"/>
          <w:u w:val="single"/>
        </w:rPr>
        <w:t>Szkodowość:</w:t>
      </w:r>
    </w:p>
    <w:p w:rsidR="00B05C39" w:rsidRDefault="00DA7EFD" w:rsidP="00CC7F93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285152">
        <w:rPr>
          <w:rFonts w:ascii="Verdana" w:eastAsia="Times New Roman" w:hAnsi="Verdana" w:cs="Arial"/>
          <w:sz w:val="18"/>
          <w:szCs w:val="18"/>
        </w:rPr>
        <w:t>Zgodnie</w:t>
      </w:r>
      <w:r w:rsidR="00B05C39" w:rsidRPr="00285152">
        <w:rPr>
          <w:rFonts w:ascii="Verdana" w:eastAsia="Times New Roman" w:hAnsi="Verdana" w:cs="Arial"/>
          <w:sz w:val="18"/>
          <w:szCs w:val="18"/>
        </w:rPr>
        <w:t xml:space="preserve"> z </w:t>
      </w:r>
      <w:r w:rsidR="00E320E8" w:rsidRPr="00E320E8">
        <w:rPr>
          <w:rFonts w:ascii="Verdana" w:eastAsia="Times New Roman" w:hAnsi="Verdana" w:cs="Arial"/>
          <w:sz w:val="18"/>
          <w:szCs w:val="18"/>
        </w:rPr>
        <w:t xml:space="preserve">Zał. nr </w:t>
      </w:r>
      <w:r w:rsidR="00120ACE">
        <w:rPr>
          <w:rFonts w:ascii="Verdana" w:eastAsia="Times New Roman" w:hAnsi="Verdana" w:cs="Arial"/>
          <w:sz w:val="18"/>
          <w:szCs w:val="18"/>
        </w:rPr>
        <w:t>1</w:t>
      </w:r>
      <w:r w:rsidR="001D37B3">
        <w:rPr>
          <w:rFonts w:ascii="Verdana" w:eastAsia="Times New Roman" w:hAnsi="Verdana" w:cs="Arial"/>
          <w:sz w:val="18"/>
          <w:szCs w:val="18"/>
        </w:rPr>
        <w:t>2</w:t>
      </w:r>
      <w:bookmarkStart w:id="0" w:name="_GoBack"/>
      <w:bookmarkEnd w:id="0"/>
      <w:r w:rsidR="00120ACE">
        <w:rPr>
          <w:rFonts w:ascii="Verdana" w:eastAsia="Times New Roman" w:hAnsi="Verdana" w:cs="Arial"/>
          <w:sz w:val="18"/>
          <w:szCs w:val="18"/>
        </w:rPr>
        <w:t xml:space="preserve"> do SIWZ </w:t>
      </w:r>
      <w:r w:rsidR="00CC7F93">
        <w:rPr>
          <w:rFonts w:ascii="Verdana" w:eastAsia="Times New Roman" w:hAnsi="Verdana" w:cs="Arial"/>
          <w:sz w:val="18"/>
          <w:szCs w:val="18"/>
        </w:rPr>
        <w:t>–</w:t>
      </w:r>
      <w:r w:rsidR="00A94D53">
        <w:rPr>
          <w:rFonts w:ascii="Verdana" w:eastAsia="Times New Roman" w:hAnsi="Verdana" w:cs="Arial"/>
          <w:sz w:val="18"/>
          <w:szCs w:val="18"/>
        </w:rPr>
        <w:t xml:space="preserve"> </w:t>
      </w:r>
      <w:r w:rsidR="00285152">
        <w:rPr>
          <w:rFonts w:ascii="Verdana" w:eastAsia="Times New Roman" w:hAnsi="Verdana" w:cs="Arial"/>
          <w:sz w:val="18"/>
          <w:szCs w:val="18"/>
        </w:rPr>
        <w:t>szkodowość</w:t>
      </w:r>
    </w:p>
    <w:p w:rsidR="00CC7F93" w:rsidRPr="00CC7F93" w:rsidRDefault="00CC7F93" w:rsidP="00CC7F93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  <w:u w:val="single"/>
        </w:rPr>
      </w:pPr>
    </w:p>
    <w:p w:rsidR="00A643BB" w:rsidRPr="00A643BB" w:rsidRDefault="00A643BB" w:rsidP="00A37ADD">
      <w:pPr>
        <w:pStyle w:val="Akapitzlist"/>
        <w:numPr>
          <w:ilvl w:val="0"/>
          <w:numId w:val="40"/>
        </w:numPr>
        <w:spacing w:line="240" w:lineRule="auto"/>
        <w:ind w:left="0" w:firstLine="0"/>
        <w:jc w:val="both"/>
        <w:rPr>
          <w:rFonts w:ascii="Verdana" w:hAnsi="Verdana"/>
          <w:bCs/>
          <w:color w:val="000000" w:themeColor="text1"/>
          <w:sz w:val="18"/>
          <w:szCs w:val="18"/>
        </w:rPr>
      </w:pPr>
      <w:r w:rsidRPr="00A643BB">
        <w:rPr>
          <w:rFonts w:ascii="Verdana" w:hAnsi="Verdana"/>
          <w:b/>
          <w:sz w:val="20"/>
          <w:u w:val="single"/>
        </w:rPr>
        <w:t>Dane dotyczące oceny ryzyk</w:t>
      </w:r>
      <w:r>
        <w:rPr>
          <w:rFonts w:ascii="Verdana" w:hAnsi="Verdana"/>
          <w:b/>
          <w:sz w:val="20"/>
          <w:u w:val="single"/>
        </w:rPr>
        <w:t>a</w:t>
      </w:r>
    </w:p>
    <w:p w:rsidR="00A643BB" w:rsidRDefault="00A643BB" w:rsidP="00A643BB">
      <w:pPr>
        <w:pStyle w:val="Akapitzlist"/>
        <w:spacing w:line="240" w:lineRule="auto"/>
        <w:ind w:left="0"/>
        <w:jc w:val="both"/>
        <w:rPr>
          <w:rFonts w:ascii="Verdana" w:hAnsi="Verdana"/>
          <w:b/>
          <w:sz w:val="20"/>
          <w:u w:val="single"/>
        </w:rPr>
      </w:pPr>
    </w:p>
    <w:p w:rsidR="00CC7F93" w:rsidRPr="00A643BB" w:rsidRDefault="00A643BB" w:rsidP="00A643BB">
      <w:pPr>
        <w:pStyle w:val="Akapitzlist"/>
        <w:spacing w:line="240" w:lineRule="auto"/>
        <w:ind w:left="0"/>
        <w:jc w:val="both"/>
        <w:rPr>
          <w:rFonts w:ascii="Verdana" w:eastAsia="Times New Roman" w:hAnsi="Verdana" w:cs="Arial"/>
          <w:sz w:val="18"/>
          <w:szCs w:val="18"/>
        </w:rPr>
      </w:pPr>
      <w:r w:rsidRPr="00A643BB">
        <w:rPr>
          <w:rFonts w:ascii="Verdana" w:eastAsia="Times New Roman" w:hAnsi="Verdana" w:cs="Arial"/>
          <w:sz w:val="18"/>
          <w:szCs w:val="18"/>
        </w:rPr>
        <w:t xml:space="preserve">Przychód roczny Ubezpieczonego z tytułu zarządzania wspólnotami mieszkaniowymi:  </w:t>
      </w:r>
      <w:r>
        <w:rPr>
          <w:rFonts w:ascii="Verdana" w:eastAsia="Times New Roman" w:hAnsi="Verdana" w:cs="Arial"/>
          <w:sz w:val="18"/>
          <w:szCs w:val="18"/>
        </w:rPr>
        <w:t>665 304,49 </w:t>
      </w:r>
      <w:r w:rsidR="00A57CE2" w:rsidRPr="00A643BB">
        <w:rPr>
          <w:rFonts w:ascii="Verdana" w:eastAsia="Times New Roman" w:hAnsi="Verdana" w:cs="Arial"/>
          <w:sz w:val="18"/>
          <w:szCs w:val="18"/>
        </w:rPr>
        <w:t>PLN</w:t>
      </w:r>
    </w:p>
    <w:p w:rsidR="00CC7F93" w:rsidRPr="00A643BB" w:rsidRDefault="00CC7F93" w:rsidP="00A643BB">
      <w:pPr>
        <w:pStyle w:val="Akapitzlist"/>
        <w:spacing w:line="240" w:lineRule="auto"/>
        <w:ind w:left="0"/>
        <w:jc w:val="both"/>
        <w:rPr>
          <w:rFonts w:ascii="Verdana" w:eastAsia="Times New Roman" w:hAnsi="Verdana" w:cs="Arial"/>
          <w:sz w:val="18"/>
          <w:szCs w:val="18"/>
        </w:rPr>
      </w:pPr>
      <w:r w:rsidRPr="00A643BB">
        <w:rPr>
          <w:rFonts w:ascii="Verdana" w:eastAsia="Times New Roman" w:hAnsi="Verdana" w:cs="Arial"/>
          <w:sz w:val="18"/>
          <w:szCs w:val="18"/>
        </w:rPr>
        <w:t>Liczba zatrudnionych u Ubezpieczonego osób posiadających licencję zarządcy nieruchomości</w:t>
      </w:r>
      <w:r w:rsidR="00A643BB">
        <w:rPr>
          <w:rFonts w:ascii="Verdana" w:eastAsia="Times New Roman" w:hAnsi="Verdana" w:cs="Arial"/>
          <w:sz w:val="18"/>
          <w:szCs w:val="18"/>
        </w:rPr>
        <w:t xml:space="preserve"> 6 osób</w:t>
      </w:r>
    </w:p>
    <w:p w:rsidR="00A643BB" w:rsidRDefault="00A643BB" w:rsidP="00A643BB">
      <w:pPr>
        <w:pStyle w:val="Akapitzlist"/>
        <w:spacing w:line="240" w:lineRule="auto"/>
        <w:ind w:left="0"/>
        <w:jc w:val="both"/>
        <w:rPr>
          <w:rFonts w:ascii="Verdana" w:hAnsi="Verdana"/>
          <w:b/>
          <w:sz w:val="20"/>
          <w:szCs w:val="20"/>
          <w:u w:val="single"/>
        </w:rPr>
      </w:pPr>
    </w:p>
    <w:p w:rsidR="00A643BB" w:rsidRDefault="001A3837" w:rsidP="00A643BB">
      <w:pPr>
        <w:pStyle w:val="Akapitzlist"/>
        <w:spacing w:line="240" w:lineRule="auto"/>
        <w:ind w:left="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Zamawiający</w:t>
      </w:r>
      <w:r w:rsidR="00A643BB">
        <w:rPr>
          <w:rFonts w:ascii="Verdana" w:hAnsi="Verdana"/>
          <w:b/>
          <w:sz w:val="20"/>
          <w:szCs w:val="20"/>
          <w:u w:val="single"/>
        </w:rPr>
        <w:t xml:space="preserve"> zarządza:</w:t>
      </w:r>
    </w:p>
    <w:p w:rsidR="00A643BB" w:rsidRPr="00A643BB" w:rsidRDefault="00A643BB" w:rsidP="00A643BB">
      <w:pPr>
        <w:pStyle w:val="Default"/>
        <w:numPr>
          <w:ilvl w:val="0"/>
          <w:numId w:val="43"/>
        </w:numPr>
        <w:ind w:left="357" w:hanging="357"/>
        <w:rPr>
          <w:sz w:val="22"/>
          <w:szCs w:val="22"/>
        </w:rPr>
      </w:pPr>
      <w:r>
        <w:rPr>
          <w:sz w:val="22"/>
          <w:szCs w:val="22"/>
        </w:rPr>
        <w:lastRenderedPageBreak/>
        <w:t>83. wspólnotami mieszkaniowymi o pow. użytkowej 73.059,50m</w:t>
      </w:r>
      <w:r w:rsidRPr="00A643BB">
        <w:rPr>
          <w:sz w:val="22"/>
          <w:szCs w:val="22"/>
          <w:vertAlign w:val="superscript"/>
        </w:rPr>
        <w:t>2</w:t>
      </w:r>
      <w:r>
        <w:rPr>
          <w:sz w:val="9"/>
          <w:szCs w:val="9"/>
        </w:rPr>
        <w:t xml:space="preserve">  </w:t>
      </w:r>
      <w:r>
        <w:rPr>
          <w:sz w:val="22"/>
          <w:szCs w:val="22"/>
        </w:rPr>
        <w:t xml:space="preserve">(1358 lokali </w:t>
      </w:r>
      <w:r w:rsidRPr="00A643BB">
        <w:rPr>
          <w:sz w:val="22"/>
          <w:szCs w:val="22"/>
        </w:rPr>
        <w:t>mieszkalnych o pow. 70.114,52</w:t>
      </w:r>
      <w:r>
        <w:rPr>
          <w:sz w:val="22"/>
          <w:szCs w:val="22"/>
        </w:rPr>
        <w:t>m</w:t>
      </w:r>
      <w:r w:rsidRPr="00A643BB">
        <w:rPr>
          <w:sz w:val="22"/>
          <w:szCs w:val="22"/>
          <w:vertAlign w:val="superscript"/>
        </w:rPr>
        <w:t>2</w:t>
      </w:r>
      <w:r w:rsidRPr="00A643BB">
        <w:rPr>
          <w:sz w:val="22"/>
          <w:szCs w:val="22"/>
        </w:rPr>
        <w:t>;  47 lokali użytkowych o pow. 2.867,59m</w:t>
      </w:r>
      <w:r w:rsidRPr="00A643BB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; 4 garaże o pow. 77,39</w:t>
      </w:r>
      <w:r w:rsidRPr="00A643BB">
        <w:rPr>
          <w:sz w:val="22"/>
          <w:szCs w:val="22"/>
        </w:rPr>
        <w:t>m</w:t>
      </w:r>
      <w:r w:rsidRPr="00A643BB">
        <w:rPr>
          <w:sz w:val="22"/>
          <w:szCs w:val="22"/>
          <w:vertAlign w:val="superscript"/>
        </w:rPr>
        <w:t>2</w:t>
      </w:r>
    </w:p>
    <w:p w:rsidR="00A643BB" w:rsidRPr="00A643BB" w:rsidRDefault="00A643BB" w:rsidP="00A643BB">
      <w:pPr>
        <w:pStyle w:val="Default"/>
        <w:numPr>
          <w:ilvl w:val="0"/>
          <w:numId w:val="43"/>
        </w:numPr>
        <w:ind w:left="357" w:hanging="357"/>
        <w:rPr>
          <w:sz w:val="22"/>
          <w:szCs w:val="22"/>
        </w:rPr>
      </w:pPr>
      <w:r w:rsidRPr="00A643BB">
        <w:rPr>
          <w:sz w:val="22"/>
          <w:szCs w:val="22"/>
        </w:rPr>
        <w:t>100. budynkami mieszkalnymi będącymi własnością spółki, w których znajdują się 4.133 lokale  mieszkal</w:t>
      </w:r>
      <w:r>
        <w:rPr>
          <w:sz w:val="22"/>
          <w:szCs w:val="22"/>
        </w:rPr>
        <w:t>ne o pow. użytkowej  193.352,13</w:t>
      </w:r>
      <w:r w:rsidRPr="00A643BB">
        <w:rPr>
          <w:sz w:val="22"/>
          <w:szCs w:val="22"/>
        </w:rPr>
        <w:t>m</w:t>
      </w:r>
      <w:r w:rsidRPr="00A643BB">
        <w:rPr>
          <w:sz w:val="22"/>
          <w:szCs w:val="22"/>
          <w:vertAlign w:val="superscript"/>
        </w:rPr>
        <w:t>2</w:t>
      </w:r>
      <w:r w:rsidRPr="00A643BB">
        <w:rPr>
          <w:sz w:val="9"/>
          <w:szCs w:val="9"/>
        </w:rPr>
        <w:t xml:space="preserve"> </w:t>
      </w:r>
      <w:r w:rsidRPr="00A643BB">
        <w:rPr>
          <w:sz w:val="22"/>
          <w:szCs w:val="22"/>
        </w:rPr>
        <w:t>, 48 lo</w:t>
      </w:r>
      <w:r>
        <w:rPr>
          <w:sz w:val="22"/>
          <w:szCs w:val="22"/>
        </w:rPr>
        <w:t>kali użytkowych o pow. 3.691,97</w:t>
      </w:r>
      <w:r w:rsidRPr="00A643BB">
        <w:rPr>
          <w:sz w:val="22"/>
          <w:szCs w:val="22"/>
        </w:rPr>
        <w:t>m</w:t>
      </w:r>
      <w:r w:rsidRPr="00A643BB">
        <w:rPr>
          <w:sz w:val="22"/>
          <w:szCs w:val="22"/>
          <w:vertAlign w:val="superscript"/>
        </w:rPr>
        <w:t>2</w:t>
      </w:r>
      <w:r w:rsidRPr="00A643BB">
        <w:rPr>
          <w:sz w:val="9"/>
          <w:szCs w:val="9"/>
        </w:rPr>
        <w:t> </w:t>
      </w:r>
      <w:r w:rsidRPr="00A643BB">
        <w:rPr>
          <w:sz w:val="22"/>
          <w:szCs w:val="22"/>
        </w:rPr>
        <w:t>, 206 miejsc postojowych w garażu podziemnym o powierzchni 5.087,16 m</w:t>
      </w:r>
      <w:r w:rsidRPr="00A643BB">
        <w:rPr>
          <w:sz w:val="22"/>
          <w:szCs w:val="22"/>
          <w:vertAlign w:val="superscript"/>
        </w:rPr>
        <w:t>2</w:t>
      </w:r>
    </w:p>
    <w:p w:rsidR="00A643BB" w:rsidRDefault="00A643BB" w:rsidP="00A643BB">
      <w:pPr>
        <w:pStyle w:val="Default"/>
        <w:numPr>
          <w:ilvl w:val="0"/>
          <w:numId w:val="43"/>
        </w:numPr>
        <w:spacing w:after="18"/>
        <w:ind w:left="357" w:hanging="357"/>
        <w:rPr>
          <w:sz w:val="22"/>
          <w:szCs w:val="22"/>
        </w:rPr>
      </w:pPr>
      <w:r>
        <w:rPr>
          <w:sz w:val="22"/>
          <w:szCs w:val="22"/>
        </w:rPr>
        <w:t>jednym prywatnym budynkiem przy ul. Siemieńskiego 15 (16 lokali mieszkalnych, pow. 970,90m</w:t>
      </w:r>
      <w:r w:rsidRPr="00A643BB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), </w:t>
      </w:r>
    </w:p>
    <w:p w:rsidR="00A643BB" w:rsidRPr="00A643BB" w:rsidRDefault="00A643BB" w:rsidP="00A643BB">
      <w:pPr>
        <w:pStyle w:val="Default"/>
        <w:numPr>
          <w:ilvl w:val="0"/>
          <w:numId w:val="43"/>
        </w:numPr>
        <w:spacing w:after="18"/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garażami ul. Przybyszewskiego 102/104, </w:t>
      </w:r>
      <w:r w:rsidRPr="00A643BB">
        <w:rPr>
          <w:sz w:val="22"/>
          <w:szCs w:val="22"/>
        </w:rPr>
        <w:t>miejscami postojowymi przy</w:t>
      </w:r>
      <w:r>
        <w:rPr>
          <w:sz w:val="22"/>
          <w:szCs w:val="22"/>
        </w:rPr>
        <w:t xml:space="preserve"> ul. Zielnej 4-22 o pow. 643,37</w:t>
      </w:r>
      <w:r w:rsidRPr="00A643BB">
        <w:rPr>
          <w:sz w:val="22"/>
          <w:szCs w:val="22"/>
        </w:rPr>
        <w:t>m</w:t>
      </w:r>
      <w:r w:rsidRPr="00A643BB">
        <w:rPr>
          <w:sz w:val="22"/>
          <w:szCs w:val="22"/>
          <w:vertAlign w:val="superscript"/>
        </w:rPr>
        <w:t>2</w:t>
      </w:r>
      <w:r w:rsidRPr="00A643BB">
        <w:rPr>
          <w:sz w:val="9"/>
          <w:szCs w:val="9"/>
        </w:rPr>
        <w:t>,</w:t>
      </w:r>
    </w:p>
    <w:p w:rsidR="00A643BB" w:rsidRDefault="00A643BB" w:rsidP="00A643BB">
      <w:pPr>
        <w:pStyle w:val="Default"/>
        <w:rPr>
          <w:sz w:val="9"/>
          <w:szCs w:val="9"/>
        </w:rPr>
      </w:pPr>
    </w:p>
    <w:p w:rsidR="00A643BB" w:rsidRDefault="00A643BB" w:rsidP="00A643B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Całkowita powierzchnia zarządzanych zasobów (własnych i wspólnotowych) wynosi 276.805,03 m</w:t>
      </w:r>
      <w:r w:rsidRPr="00A643BB">
        <w:rPr>
          <w:sz w:val="22"/>
          <w:szCs w:val="22"/>
          <w:vertAlign w:val="superscript"/>
        </w:rPr>
        <w:t>2</w:t>
      </w:r>
    </w:p>
    <w:p w:rsidR="00A643BB" w:rsidRDefault="00A643BB" w:rsidP="00A643BB">
      <w:pPr>
        <w:pStyle w:val="Default"/>
        <w:rPr>
          <w:sz w:val="22"/>
          <w:szCs w:val="22"/>
        </w:rPr>
      </w:pPr>
      <w:r>
        <w:rPr>
          <w:sz w:val="9"/>
          <w:szCs w:val="9"/>
        </w:rPr>
        <w:t xml:space="preserve"> </w:t>
      </w:r>
      <w:r>
        <w:rPr>
          <w:sz w:val="22"/>
          <w:szCs w:val="22"/>
        </w:rPr>
        <w:t>w tym 264.437,55m</w:t>
      </w:r>
      <w:r w:rsidRPr="00A643BB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</w:t>
      </w:r>
      <w:r>
        <w:rPr>
          <w:sz w:val="9"/>
          <w:szCs w:val="9"/>
        </w:rPr>
        <w:t xml:space="preserve"> </w:t>
      </w:r>
      <w:r>
        <w:rPr>
          <w:sz w:val="22"/>
          <w:szCs w:val="22"/>
        </w:rPr>
        <w:t>lokali mieszkalnych oraz 6 559,56m</w:t>
      </w:r>
      <w:r w:rsidRPr="00A643BB">
        <w:rPr>
          <w:sz w:val="22"/>
          <w:szCs w:val="22"/>
          <w:vertAlign w:val="superscript"/>
        </w:rPr>
        <w:t>2</w:t>
      </w:r>
      <w:r>
        <w:rPr>
          <w:sz w:val="9"/>
          <w:szCs w:val="9"/>
        </w:rPr>
        <w:t xml:space="preserve"> </w:t>
      </w:r>
      <w:r>
        <w:rPr>
          <w:sz w:val="22"/>
          <w:szCs w:val="22"/>
        </w:rPr>
        <w:t>lokali użytkowych</w:t>
      </w:r>
    </w:p>
    <w:p w:rsidR="00A643BB" w:rsidRDefault="00A643BB" w:rsidP="00A643BB">
      <w:pPr>
        <w:pStyle w:val="Akapitzlist"/>
        <w:spacing w:line="240" w:lineRule="auto"/>
        <w:ind w:left="0"/>
        <w:jc w:val="both"/>
        <w:rPr>
          <w:rFonts w:ascii="Verdana" w:hAnsi="Verdana"/>
          <w:b/>
          <w:sz w:val="20"/>
          <w:szCs w:val="20"/>
          <w:u w:val="single"/>
        </w:rPr>
      </w:pPr>
    </w:p>
    <w:p w:rsidR="00CC7F93" w:rsidRDefault="00CC7F93" w:rsidP="00CC7F93">
      <w:pPr>
        <w:pStyle w:val="Akapitzlist"/>
        <w:spacing w:line="240" w:lineRule="auto"/>
        <w:ind w:left="0"/>
        <w:jc w:val="both"/>
        <w:rPr>
          <w:rFonts w:ascii="Verdana" w:hAnsi="Verdana"/>
          <w:b/>
          <w:sz w:val="20"/>
          <w:szCs w:val="20"/>
          <w:u w:val="single"/>
        </w:rPr>
      </w:pPr>
    </w:p>
    <w:p w:rsidR="00CC7F93" w:rsidRPr="00CC7F93" w:rsidRDefault="00CC7F93" w:rsidP="00CC7F93">
      <w:pPr>
        <w:pStyle w:val="Akapitzlist"/>
        <w:spacing w:line="240" w:lineRule="auto"/>
        <w:ind w:left="0"/>
        <w:jc w:val="both"/>
        <w:rPr>
          <w:rFonts w:ascii="Verdana" w:hAnsi="Verdana"/>
          <w:sz w:val="18"/>
          <w:szCs w:val="18"/>
        </w:rPr>
      </w:pPr>
    </w:p>
    <w:p w:rsidR="00CC7F93" w:rsidRPr="00CC7F93" w:rsidRDefault="00CC7F93" w:rsidP="00CC7F93">
      <w:pPr>
        <w:pStyle w:val="Akapitzlist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Verdana" w:eastAsia="Times New Roman" w:hAnsi="Verdana" w:cs="Arial"/>
          <w:b/>
          <w:sz w:val="20"/>
          <w:szCs w:val="20"/>
          <w:u w:val="single"/>
        </w:rPr>
      </w:pPr>
      <w:r w:rsidRPr="00CC7F93">
        <w:rPr>
          <w:rFonts w:ascii="Verdana" w:eastAsia="Times New Roman" w:hAnsi="Verdana" w:cs="Arial"/>
          <w:b/>
          <w:sz w:val="20"/>
          <w:szCs w:val="20"/>
          <w:u w:val="single"/>
        </w:rPr>
        <w:t>Suma gwarancyjna:</w:t>
      </w:r>
    </w:p>
    <w:p w:rsidR="00A82816" w:rsidRDefault="00A82816" w:rsidP="00CC7F93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</w:rPr>
      </w:pPr>
    </w:p>
    <w:p w:rsidR="00A82816" w:rsidRPr="00CC7F93" w:rsidRDefault="00CC7F93" w:rsidP="00A82816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</w:rPr>
      </w:pPr>
      <w:r w:rsidRPr="00CC7F93">
        <w:rPr>
          <w:rFonts w:ascii="Verdana" w:eastAsia="Times New Roman" w:hAnsi="Verdana" w:cs="Arial"/>
          <w:sz w:val="18"/>
          <w:szCs w:val="18"/>
        </w:rPr>
        <w:t>50 000 Euro na jedno i wszystkie zdarzenia – Suma gwarancyjna ustalana przy zastosowaniu kursu średniego euro ogłoszonego przez Narodowy Bank Polski, po raz pierwszy w roku, w którym umowa ubezpieczenia została zawarta</w:t>
      </w:r>
      <w:r w:rsidR="00A82816">
        <w:rPr>
          <w:rFonts w:ascii="Verdana" w:eastAsia="Times New Roman" w:hAnsi="Verdana" w:cs="Arial"/>
          <w:sz w:val="18"/>
          <w:szCs w:val="18"/>
        </w:rPr>
        <w:t xml:space="preserve">, zgodnie z zapisami </w:t>
      </w:r>
      <w:r w:rsidR="00A82816" w:rsidRPr="00CC7F93">
        <w:rPr>
          <w:rFonts w:ascii="Verdana" w:eastAsia="Times New Roman" w:hAnsi="Verdana" w:cs="Arial"/>
          <w:sz w:val="18"/>
          <w:szCs w:val="18"/>
        </w:rPr>
        <w:t>Zgodnie z Rozporządzeniem Ministra Fi</w:t>
      </w:r>
      <w:r w:rsidR="00A82816">
        <w:rPr>
          <w:rFonts w:ascii="Verdana" w:eastAsia="Times New Roman" w:hAnsi="Verdana" w:cs="Arial"/>
          <w:sz w:val="18"/>
          <w:szCs w:val="18"/>
        </w:rPr>
        <w:t xml:space="preserve">nansów </w:t>
      </w:r>
      <w:r w:rsidR="001322F4">
        <w:rPr>
          <w:rFonts w:ascii="Verdana" w:eastAsia="Times New Roman" w:hAnsi="Verdana" w:cs="Arial"/>
          <w:sz w:val="18"/>
          <w:szCs w:val="18"/>
        </w:rPr>
        <w:br/>
      </w:r>
      <w:r w:rsidR="00A82816">
        <w:rPr>
          <w:rFonts w:ascii="Verdana" w:eastAsia="Times New Roman" w:hAnsi="Verdana" w:cs="Arial"/>
          <w:sz w:val="18"/>
          <w:szCs w:val="18"/>
        </w:rPr>
        <w:t xml:space="preserve">z dnia </w:t>
      </w:r>
      <w:r w:rsidR="00A82816" w:rsidRPr="00A57CE2">
        <w:rPr>
          <w:rFonts w:ascii="Verdana" w:eastAsia="Times New Roman" w:hAnsi="Verdana" w:cs="Arial"/>
          <w:sz w:val="18"/>
          <w:szCs w:val="18"/>
        </w:rPr>
        <w:t>26 kwietnia 2019</w:t>
      </w:r>
      <w:r w:rsidR="00A82816">
        <w:rPr>
          <w:rFonts w:ascii="myriad-pro" w:hAnsi="myriad-pro"/>
          <w:b/>
          <w:bCs/>
          <w:color w:val="000000"/>
          <w:sz w:val="41"/>
          <w:szCs w:val="41"/>
        </w:rPr>
        <w:t xml:space="preserve"> </w:t>
      </w:r>
      <w:r w:rsidR="00A82816" w:rsidRPr="00CC7F93">
        <w:rPr>
          <w:rFonts w:ascii="Verdana" w:eastAsia="Times New Roman" w:hAnsi="Verdana" w:cs="Arial"/>
          <w:sz w:val="18"/>
          <w:szCs w:val="18"/>
        </w:rPr>
        <w:t xml:space="preserve"> w sprawie obowiązkowego ubezpieczenia odpowiedzialności cywilnej zarządcy nieruchomości (</w:t>
      </w:r>
      <w:r w:rsidR="00A82816" w:rsidRPr="00A57CE2">
        <w:rPr>
          <w:rFonts w:ascii="Verdana" w:eastAsia="Times New Roman" w:hAnsi="Verdana" w:cs="Arial"/>
          <w:sz w:val="18"/>
          <w:szCs w:val="18"/>
        </w:rPr>
        <w:t>Dz.U. 2019 poz. 802</w:t>
      </w:r>
      <w:r w:rsidR="00A82816" w:rsidRPr="00CC7F93">
        <w:rPr>
          <w:rFonts w:ascii="Verdana" w:eastAsia="Times New Roman" w:hAnsi="Verdana" w:cs="Arial"/>
          <w:sz w:val="18"/>
          <w:szCs w:val="18"/>
        </w:rPr>
        <w:t>).</w:t>
      </w:r>
    </w:p>
    <w:p w:rsidR="00CC7F93" w:rsidRPr="00CC7F93" w:rsidRDefault="00CC7F93" w:rsidP="00CC7F93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</w:rPr>
      </w:pPr>
    </w:p>
    <w:p w:rsidR="00EF420A" w:rsidRPr="00B05C39" w:rsidRDefault="00EF420A" w:rsidP="00CC7F93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EF420A" w:rsidRPr="00DA7EFD" w:rsidRDefault="00EF420A" w:rsidP="00CC7F93">
      <w:pPr>
        <w:pStyle w:val="Akapitzlist"/>
        <w:numPr>
          <w:ilvl w:val="0"/>
          <w:numId w:val="40"/>
        </w:numPr>
        <w:spacing w:after="0" w:line="260" w:lineRule="atLeast"/>
        <w:ind w:left="0" w:firstLine="0"/>
        <w:jc w:val="both"/>
        <w:rPr>
          <w:rFonts w:ascii="Verdana" w:eastAsia="Times New Roman" w:hAnsi="Verdana" w:cs="Arial"/>
          <w:color w:val="000000" w:themeColor="text1"/>
          <w:sz w:val="20"/>
          <w:szCs w:val="20"/>
          <w:u w:val="single"/>
        </w:rPr>
      </w:pPr>
      <w:r w:rsidRPr="00DA7EFD">
        <w:rPr>
          <w:rFonts w:ascii="Verdana" w:eastAsia="Times New Roman" w:hAnsi="Verdana" w:cs="Arial"/>
          <w:b/>
          <w:color w:val="000000" w:themeColor="text1"/>
          <w:sz w:val="20"/>
          <w:szCs w:val="20"/>
          <w:u w:val="single"/>
        </w:rPr>
        <w:t>Prawo i jurysdykcja</w:t>
      </w:r>
      <w:r w:rsidR="001919AC" w:rsidRPr="00DA7EFD">
        <w:rPr>
          <w:rFonts w:ascii="Verdana" w:eastAsia="Times New Roman" w:hAnsi="Verdana" w:cs="Arial"/>
          <w:b/>
          <w:color w:val="000000" w:themeColor="text1"/>
          <w:sz w:val="20"/>
          <w:szCs w:val="20"/>
          <w:u w:val="single"/>
        </w:rPr>
        <w:t>:</w:t>
      </w:r>
    </w:p>
    <w:p w:rsidR="00EF420A" w:rsidRPr="00EF420A" w:rsidRDefault="00EF420A" w:rsidP="00CC7F93">
      <w:pPr>
        <w:tabs>
          <w:tab w:val="left" w:pos="720"/>
        </w:tabs>
        <w:spacing w:after="0" w:line="260" w:lineRule="atLeast"/>
        <w:jc w:val="both"/>
        <w:outlineLvl w:val="5"/>
        <w:rPr>
          <w:rFonts w:ascii="Verdana" w:eastAsia="Times New Roman" w:hAnsi="Verdana" w:cs="Arial"/>
          <w:color w:val="000000" w:themeColor="text1"/>
          <w:sz w:val="18"/>
          <w:szCs w:val="18"/>
        </w:rPr>
      </w:pPr>
      <w:r w:rsidRPr="00EF420A">
        <w:rPr>
          <w:rFonts w:ascii="Verdana" w:eastAsia="Times New Roman" w:hAnsi="Verdana" w:cs="Arial"/>
          <w:color w:val="000000" w:themeColor="text1"/>
          <w:sz w:val="18"/>
          <w:szCs w:val="18"/>
        </w:rPr>
        <w:t>Prawem właściwym dla umowy ubezpieczenia jest prawo polskie. Spory wynikające z umowy ubezpieczenia rozstrzygane będą przez Sąd powszechny, miejscowo właściwy dla siedziby Ubezpieczonego.</w:t>
      </w:r>
    </w:p>
    <w:p w:rsidR="00CC7F93" w:rsidRPr="00CC7F93" w:rsidRDefault="00CC7F93" w:rsidP="00CC7F93">
      <w:pPr>
        <w:spacing w:after="0" w:line="260" w:lineRule="atLeast"/>
        <w:rPr>
          <w:rFonts w:ascii="Verdana" w:eastAsia="Times New Roman" w:hAnsi="Verdana" w:cs="Arial"/>
          <w:b/>
          <w:color w:val="000000" w:themeColor="text1"/>
          <w:spacing w:val="4"/>
          <w:sz w:val="20"/>
          <w:szCs w:val="20"/>
          <w:u w:val="single"/>
        </w:rPr>
      </w:pPr>
    </w:p>
    <w:p w:rsidR="00A57CE2" w:rsidRDefault="00B05C39" w:rsidP="00CC7F93">
      <w:pPr>
        <w:pStyle w:val="Akapitzlist"/>
        <w:numPr>
          <w:ilvl w:val="0"/>
          <w:numId w:val="40"/>
        </w:numPr>
        <w:spacing w:after="0" w:line="260" w:lineRule="atLeast"/>
        <w:ind w:left="0" w:firstLine="0"/>
        <w:rPr>
          <w:rFonts w:ascii="Verdana" w:eastAsia="Times New Roman" w:hAnsi="Verdana" w:cs="Arial"/>
          <w:b/>
          <w:sz w:val="20"/>
          <w:szCs w:val="20"/>
          <w:u w:val="single"/>
        </w:rPr>
      </w:pPr>
      <w:r w:rsidRPr="00CC7F93">
        <w:rPr>
          <w:rFonts w:ascii="Verdana" w:eastAsia="Times New Roman" w:hAnsi="Verdana" w:cs="Arial"/>
          <w:b/>
          <w:sz w:val="20"/>
          <w:szCs w:val="20"/>
          <w:u w:val="single"/>
        </w:rPr>
        <w:t>Franszyza redukcyjna</w:t>
      </w:r>
      <w:r w:rsidR="00CC7F93">
        <w:rPr>
          <w:rFonts w:ascii="Verdana" w:eastAsia="Times New Roman" w:hAnsi="Verdana" w:cs="Arial"/>
          <w:b/>
          <w:sz w:val="20"/>
          <w:szCs w:val="20"/>
          <w:u w:val="single"/>
        </w:rPr>
        <w:t>/integralna/udziały własne</w:t>
      </w:r>
      <w:r w:rsidRPr="00CC7F93">
        <w:rPr>
          <w:rFonts w:ascii="Verdana" w:eastAsia="Times New Roman" w:hAnsi="Verdana" w:cs="Arial"/>
          <w:b/>
          <w:sz w:val="20"/>
          <w:szCs w:val="20"/>
          <w:u w:val="single"/>
        </w:rPr>
        <w:t>:</w:t>
      </w:r>
      <w:r w:rsidR="00CC7F93">
        <w:rPr>
          <w:rFonts w:ascii="Verdana" w:eastAsia="Times New Roman" w:hAnsi="Verdana" w:cs="Arial"/>
          <w:b/>
          <w:sz w:val="20"/>
          <w:szCs w:val="20"/>
          <w:u w:val="single"/>
        </w:rPr>
        <w:t xml:space="preserve"> </w:t>
      </w:r>
    </w:p>
    <w:p w:rsidR="001A3837" w:rsidRDefault="001A3837" w:rsidP="001A3837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</w:rPr>
      </w:pPr>
    </w:p>
    <w:p w:rsidR="001A3837" w:rsidRPr="001A3837" w:rsidRDefault="001A3837" w:rsidP="001A3837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</w:rPr>
      </w:pPr>
      <w:r w:rsidRPr="001A3837">
        <w:rPr>
          <w:rFonts w:ascii="Verdana" w:eastAsia="Times New Roman" w:hAnsi="Verdana" w:cs="Arial"/>
          <w:sz w:val="18"/>
          <w:szCs w:val="18"/>
        </w:rPr>
        <w:t>Zniesione - Zgodnie z Rozporządzeniem Ministra Finansów z dnia 26 kwietnia 2019</w:t>
      </w:r>
      <w:r w:rsidRPr="001A3837">
        <w:rPr>
          <w:rFonts w:ascii="myriad-pro" w:hAnsi="myriad-pro"/>
          <w:b/>
          <w:bCs/>
          <w:color w:val="000000"/>
          <w:sz w:val="41"/>
          <w:szCs w:val="41"/>
        </w:rPr>
        <w:t xml:space="preserve"> </w:t>
      </w:r>
      <w:r w:rsidRPr="001A3837">
        <w:rPr>
          <w:rFonts w:ascii="Verdana" w:eastAsia="Times New Roman" w:hAnsi="Verdana" w:cs="Arial"/>
          <w:sz w:val="18"/>
          <w:szCs w:val="18"/>
        </w:rPr>
        <w:t xml:space="preserve"> w sprawie obowiązkowego ubezpieczenia odpowiedzialności cywilnej zarządcy nieruchomości (Dz.U. 2019 poz. 802).</w:t>
      </w:r>
    </w:p>
    <w:p w:rsidR="001A3837" w:rsidRPr="001A3837" w:rsidRDefault="001A3837" w:rsidP="001A3837">
      <w:pPr>
        <w:spacing w:after="0" w:line="260" w:lineRule="atLeast"/>
        <w:rPr>
          <w:rFonts w:ascii="Verdana" w:eastAsia="Times New Roman" w:hAnsi="Verdana" w:cs="Arial"/>
          <w:b/>
          <w:sz w:val="20"/>
          <w:szCs w:val="20"/>
          <w:u w:val="single"/>
        </w:rPr>
      </w:pPr>
    </w:p>
    <w:p w:rsidR="001A3837" w:rsidRPr="001A3837" w:rsidRDefault="001A3837" w:rsidP="001A3837">
      <w:pPr>
        <w:pStyle w:val="Akapitzlist"/>
        <w:numPr>
          <w:ilvl w:val="0"/>
          <w:numId w:val="40"/>
        </w:numPr>
        <w:spacing w:after="0" w:line="260" w:lineRule="atLeast"/>
        <w:rPr>
          <w:rFonts w:ascii="Verdana" w:eastAsia="Times New Roman" w:hAnsi="Verdana" w:cs="Arial"/>
          <w:b/>
          <w:sz w:val="20"/>
          <w:szCs w:val="20"/>
          <w:u w:val="single"/>
        </w:rPr>
      </w:pPr>
      <w:r w:rsidRPr="001A3837">
        <w:rPr>
          <w:rFonts w:ascii="Verdana" w:eastAsia="Times New Roman" w:hAnsi="Verdana" w:cs="Arial"/>
          <w:b/>
          <w:sz w:val="20"/>
          <w:szCs w:val="20"/>
        </w:rPr>
        <w:t xml:space="preserve">     </w:t>
      </w:r>
      <w:r w:rsidRPr="001A3837">
        <w:rPr>
          <w:rFonts w:ascii="Verdana" w:eastAsia="Times New Roman" w:hAnsi="Verdana" w:cs="Arial"/>
          <w:b/>
          <w:sz w:val="20"/>
          <w:szCs w:val="20"/>
          <w:u w:val="single"/>
        </w:rPr>
        <w:t xml:space="preserve">Klauzule dodatkowe, obligatoryjne: </w:t>
      </w:r>
    </w:p>
    <w:p w:rsidR="001A3837" w:rsidRDefault="001A3837" w:rsidP="001A3837">
      <w:pPr>
        <w:pStyle w:val="Akapitzlist"/>
        <w:spacing w:after="0" w:line="260" w:lineRule="atLeast"/>
        <w:ind w:left="0"/>
        <w:rPr>
          <w:rFonts w:ascii="Verdana" w:eastAsia="Times New Roman" w:hAnsi="Verdana" w:cs="Arial"/>
          <w:b/>
          <w:sz w:val="20"/>
          <w:szCs w:val="20"/>
          <w:u w:val="single"/>
        </w:rPr>
      </w:pPr>
    </w:p>
    <w:p w:rsidR="00B05C39" w:rsidRPr="00B05C39" w:rsidRDefault="00B05C39" w:rsidP="00285152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B05C39" w:rsidRPr="00B05C39" w:rsidRDefault="00B05C39" w:rsidP="00285152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  <w:r w:rsidRPr="00B05C39">
        <w:rPr>
          <w:rFonts w:ascii="Verdana" w:eastAsia="Times New Roman" w:hAnsi="Verdana" w:cs="Arial"/>
          <w:b/>
          <w:sz w:val="18"/>
          <w:szCs w:val="18"/>
        </w:rPr>
        <w:t>Klauzula prolongaty zapłaty składki</w:t>
      </w:r>
    </w:p>
    <w:p w:rsidR="00B05C39" w:rsidRPr="00B05C39" w:rsidRDefault="00B05C39" w:rsidP="00285152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 xml:space="preserve">Brak opłaty składki ubezpieczeniowej lub raty w terminie jej płatności nie może być podstawą do odstąpienia ubezpieczyciela od umowy ze skutkiem natychmiastowym. Odstąpienie jest możliwe pod warunkiem pisemnego wezwania Ubezpieczającego przez Ubezpieczyciela do zapłaty składki </w:t>
      </w:r>
      <w:r w:rsidR="001322F4">
        <w:rPr>
          <w:rFonts w:ascii="Verdana" w:eastAsia="Times New Roman" w:hAnsi="Verdana" w:cs="Arial"/>
          <w:sz w:val="18"/>
          <w:szCs w:val="18"/>
        </w:rPr>
        <w:br/>
      </w:r>
      <w:r w:rsidRPr="00B05C39">
        <w:rPr>
          <w:rFonts w:ascii="Verdana" w:eastAsia="Times New Roman" w:hAnsi="Verdana" w:cs="Arial"/>
          <w:sz w:val="18"/>
          <w:szCs w:val="18"/>
        </w:rPr>
        <w:t>w terminie 14 dni o ile do dnia poprzedniego włącznie nie nastąpiło obciążenie rachunku bankowego ubezpieczającego.</w:t>
      </w:r>
    </w:p>
    <w:p w:rsidR="00B05C39" w:rsidRPr="00B05C39" w:rsidRDefault="00B05C39" w:rsidP="00F02923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B05C39" w:rsidRPr="00B05C39" w:rsidRDefault="00B05C39" w:rsidP="00F02923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  <w:r w:rsidRPr="00B05C39">
        <w:rPr>
          <w:rFonts w:ascii="Verdana" w:eastAsia="Times New Roman" w:hAnsi="Verdana" w:cs="Arial"/>
          <w:b/>
          <w:sz w:val="18"/>
          <w:szCs w:val="18"/>
        </w:rPr>
        <w:t>Klauzula warunków i taryf</w:t>
      </w:r>
    </w:p>
    <w:p w:rsidR="00B05C39" w:rsidRPr="00B05C39" w:rsidRDefault="00B05C39" w:rsidP="00F02923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W przypadku uzupełniania sumy ubezpieczenia w okresie ubezpieczenia, zastosowanie mieć będą warunki umowy oraz taryfa składek obowiązujące w polisie zasadniczej.</w:t>
      </w:r>
    </w:p>
    <w:p w:rsidR="00B05C39" w:rsidRPr="00B05C39" w:rsidRDefault="00B05C39" w:rsidP="00F02923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B05C39" w:rsidRPr="00B05C39" w:rsidRDefault="00B05C39" w:rsidP="00F02923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  <w:r w:rsidRPr="00B05C39">
        <w:rPr>
          <w:rFonts w:ascii="Verdana" w:eastAsia="Times New Roman" w:hAnsi="Verdana" w:cs="Arial"/>
          <w:b/>
          <w:sz w:val="18"/>
          <w:szCs w:val="18"/>
        </w:rPr>
        <w:t>Klauzula korespondencji elektronicznej</w:t>
      </w:r>
    </w:p>
    <w:p w:rsidR="00B05C39" w:rsidRPr="00B05C39" w:rsidRDefault="00B05C39" w:rsidP="00F02923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Zawiadomienia i oświadczenia składane przez strony umowy ubezpieczenia mogą być dostarczane drugiej stronie drogą elektroniczną (certyfikowany podpis elektroniczny nie jest wymagany).</w:t>
      </w:r>
    </w:p>
    <w:p w:rsidR="00B05C39" w:rsidRPr="00B05C39" w:rsidRDefault="00B05C39" w:rsidP="00E31DA3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E320E8" w:rsidRDefault="00E320E8">
      <w:pPr>
        <w:rPr>
          <w:rFonts w:ascii="Verdana" w:eastAsia="Times New Roman" w:hAnsi="Verdana" w:cs="Arial"/>
          <w:b/>
          <w:sz w:val="18"/>
          <w:szCs w:val="18"/>
        </w:rPr>
      </w:pPr>
      <w:r>
        <w:rPr>
          <w:rFonts w:ascii="Verdana" w:eastAsia="Times New Roman" w:hAnsi="Verdana" w:cs="Arial"/>
          <w:b/>
          <w:sz w:val="18"/>
          <w:szCs w:val="18"/>
        </w:rPr>
        <w:br w:type="page"/>
      </w:r>
    </w:p>
    <w:p w:rsidR="00B05C39" w:rsidRPr="00B05C39" w:rsidRDefault="00B05C39" w:rsidP="00E31DA3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  <w:r w:rsidRPr="00B05C39">
        <w:rPr>
          <w:rFonts w:ascii="Verdana" w:eastAsia="Times New Roman" w:hAnsi="Verdana" w:cs="Arial"/>
          <w:b/>
          <w:sz w:val="18"/>
          <w:szCs w:val="18"/>
        </w:rPr>
        <w:lastRenderedPageBreak/>
        <w:t>Klauzula pro rata temporis</w:t>
      </w:r>
    </w:p>
    <w:p w:rsidR="00B05C39" w:rsidRPr="00B05C39" w:rsidRDefault="00B05C39" w:rsidP="00E31DA3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 xml:space="preserve">Wszelkie rozliczenia wynikające z niniejszej umowy, a w szczególności związane z dopłatą oraz zwrotem składek dokonywane będą w systemie pro rata temporis (za każdy dzień ochrony ubezpieczeniowej), nie będzie miała zastosowania składka minimalna. W przypadku zwrotu składki Ubezpieczyciel nie będzie potrącał kosztów manipulacyjnych. Zwrot nie zostanie pomniejszony </w:t>
      </w:r>
      <w:r w:rsidR="001322F4">
        <w:rPr>
          <w:rFonts w:ascii="Verdana" w:eastAsia="Times New Roman" w:hAnsi="Verdana" w:cs="Arial"/>
          <w:sz w:val="18"/>
          <w:szCs w:val="18"/>
        </w:rPr>
        <w:br/>
      </w:r>
      <w:r w:rsidRPr="00B05C39">
        <w:rPr>
          <w:rFonts w:ascii="Verdana" w:eastAsia="Times New Roman" w:hAnsi="Verdana" w:cs="Arial"/>
          <w:sz w:val="18"/>
          <w:szCs w:val="18"/>
        </w:rPr>
        <w:t>o wypłacone odszkodowania i założone rezerwy.</w:t>
      </w:r>
    </w:p>
    <w:p w:rsidR="00B05C39" w:rsidRPr="00B05C39" w:rsidRDefault="00B05C39" w:rsidP="00E31DA3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B05C39" w:rsidRPr="00B05C39" w:rsidRDefault="00B05C39" w:rsidP="00F91576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  <w:r w:rsidRPr="00B05C39">
        <w:rPr>
          <w:rFonts w:ascii="Verdana" w:eastAsia="Times New Roman" w:hAnsi="Verdana" w:cs="Arial"/>
          <w:b/>
          <w:sz w:val="18"/>
          <w:szCs w:val="18"/>
        </w:rPr>
        <w:t>Klauzula zgłaszania szkód</w:t>
      </w:r>
    </w:p>
    <w:p w:rsidR="00B05C39" w:rsidRPr="00B05C39" w:rsidRDefault="00B05C39" w:rsidP="001A3837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 xml:space="preserve">Zawiadomienie ubezpieczyciela o szkodzie winno nastąpić niezwłocznie, </w:t>
      </w:r>
      <w:r w:rsidR="00A82816">
        <w:rPr>
          <w:rFonts w:ascii="Verdana" w:eastAsia="Times New Roman" w:hAnsi="Verdana" w:cs="Arial"/>
          <w:sz w:val="18"/>
          <w:szCs w:val="18"/>
        </w:rPr>
        <w:t xml:space="preserve">nie później jednak niż </w:t>
      </w:r>
      <w:r w:rsidR="001322F4">
        <w:rPr>
          <w:rFonts w:ascii="Verdana" w:eastAsia="Times New Roman" w:hAnsi="Verdana" w:cs="Arial"/>
          <w:sz w:val="18"/>
          <w:szCs w:val="18"/>
        </w:rPr>
        <w:br/>
      </w:r>
      <w:r w:rsidR="00FC3C51">
        <w:rPr>
          <w:rFonts w:ascii="Verdana" w:eastAsia="Times New Roman" w:hAnsi="Verdana" w:cs="Arial"/>
          <w:sz w:val="18"/>
          <w:szCs w:val="18"/>
        </w:rPr>
        <w:t>w ciągu 15 roboczych</w:t>
      </w:r>
      <w:r w:rsidRPr="00B05C39">
        <w:rPr>
          <w:rFonts w:ascii="Verdana" w:eastAsia="Times New Roman" w:hAnsi="Verdana" w:cs="Arial"/>
          <w:sz w:val="18"/>
          <w:szCs w:val="18"/>
        </w:rPr>
        <w:t xml:space="preserve"> dni od daty powstania szkody lub uzys</w:t>
      </w:r>
      <w:r w:rsidR="001A3837">
        <w:rPr>
          <w:rFonts w:ascii="Verdana" w:eastAsia="Times New Roman" w:hAnsi="Verdana" w:cs="Arial"/>
          <w:sz w:val="18"/>
          <w:szCs w:val="18"/>
        </w:rPr>
        <w:t xml:space="preserve">kania o niej wiadomości, chyba </w:t>
      </w:r>
      <w:r w:rsidRPr="00B05C39">
        <w:rPr>
          <w:rFonts w:ascii="Verdana" w:eastAsia="Times New Roman" w:hAnsi="Verdana" w:cs="Arial"/>
          <w:sz w:val="18"/>
          <w:szCs w:val="18"/>
        </w:rPr>
        <w:t>że ogólne warunki ubezpieczenia przewidują dłuższy termin</w:t>
      </w:r>
      <w:r w:rsidR="001A3837">
        <w:rPr>
          <w:rFonts w:ascii="Verdana" w:eastAsia="Times New Roman" w:hAnsi="Verdana" w:cs="Arial"/>
          <w:sz w:val="18"/>
          <w:szCs w:val="18"/>
        </w:rPr>
        <w:t xml:space="preserve"> lub nie mają zastosowania</w:t>
      </w:r>
      <w:r w:rsidRPr="00B05C39">
        <w:rPr>
          <w:rFonts w:ascii="Verdana" w:eastAsia="Times New Roman" w:hAnsi="Verdana" w:cs="Arial"/>
          <w:sz w:val="18"/>
          <w:szCs w:val="18"/>
        </w:rPr>
        <w:t xml:space="preserve">. Zapisane w ogólnych warunkach skutki nie zawiadomienia ubezpieczyciela o szkodzie w odpowiednim terminie mają zastosowanie tylko i wyłącznie w sytuacji, kiedy niezawiadomienie w terminie miało wpływ na ustalenie odpowiedzialności ubezpieczyciela </w:t>
      </w:r>
      <w:r w:rsidR="001A3837">
        <w:rPr>
          <w:rFonts w:ascii="Verdana" w:eastAsia="Times New Roman" w:hAnsi="Verdana" w:cs="Arial"/>
          <w:sz w:val="18"/>
          <w:szCs w:val="18"/>
        </w:rPr>
        <w:t xml:space="preserve"> </w:t>
      </w:r>
      <w:r w:rsidRPr="00B05C39">
        <w:rPr>
          <w:rFonts w:ascii="Verdana" w:eastAsia="Times New Roman" w:hAnsi="Verdana" w:cs="Arial"/>
          <w:sz w:val="18"/>
          <w:szCs w:val="18"/>
        </w:rPr>
        <w:t>i rozmiar szkody. W przypadku, gdy koniec terminu przypada w sobotę lub dzień ustawowo wolny od pracy, termin przedłuża się do pierwszego dnia roboczego po tym dniu. Przy obliczaniu terminu do zawiadomienia nie uwzględnia się dnia powstania szkody lub uzyskania o niej wiadomości.</w:t>
      </w:r>
    </w:p>
    <w:p w:rsidR="00B05C39" w:rsidRPr="00B05C39" w:rsidRDefault="00B05C39" w:rsidP="00E31DA3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B05C39" w:rsidRPr="00B05C39" w:rsidRDefault="00B05C39" w:rsidP="00E31DA3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  <w:r w:rsidRPr="00B05C39">
        <w:rPr>
          <w:rFonts w:ascii="Verdana" w:eastAsia="Times New Roman" w:hAnsi="Verdana" w:cs="Arial"/>
          <w:b/>
          <w:sz w:val="18"/>
          <w:szCs w:val="18"/>
        </w:rPr>
        <w:t>Klauzula niezawiadomienia w terminie o szkodzie</w:t>
      </w:r>
    </w:p>
    <w:p w:rsidR="00B05C39" w:rsidRPr="00B05C39" w:rsidRDefault="00B05C39" w:rsidP="00E31DA3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 xml:space="preserve">Z zachowaniem pozostałych niezmienionych niniejszą klauzulą postanowień umowy ubezpieczenia </w:t>
      </w:r>
      <w:r w:rsidR="001322F4">
        <w:rPr>
          <w:rFonts w:ascii="Verdana" w:eastAsia="Times New Roman" w:hAnsi="Verdana" w:cs="Arial"/>
          <w:sz w:val="18"/>
          <w:szCs w:val="18"/>
        </w:rPr>
        <w:br/>
      </w:r>
      <w:r w:rsidRPr="00B05C39">
        <w:rPr>
          <w:rFonts w:ascii="Verdana" w:eastAsia="Times New Roman" w:hAnsi="Verdana" w:cs="Arial"/>
          <w:sz w:val="18"/>
          <w:szCs w:val="18"/>
        </w:rPr>
        <w:t xml:space="preserve">i ogólnych warunków ubezpieczenia, ustala się, że zapisane w umowie ubezpieczenia skutki niezawiadomienia ubezpieczyciela o szkodzie w odpowiednim terminie, mają zastosowania tylko </w:t>
      </w:r>
      <w:r w:rsidR="001322F4">
        <w:rPr>
          <w:rFonts w:ascii="Verdana" w:eastAsia="Times New Roman" w:hAnsi="Verdana" w:cs="Arial"/>
          <w:sz w:val="18"/>
          <w:szCs w:val="18"/>
        </w:rPr>
        <w:br/>
      </w:r>
      <w:r w:rsidRPr="00B05C39">
        <w:rPr>
          <w:rFonts w:ascii="Verdana" w:eastAsia="Times New Roman" w:hAnsi="Verdana" w:cs="Arial"/>
          <w:sz w:val="18"/>
          <w:szCs w:val="18"/>
        </w:rPr>
        <w:t>i wyłącznie w sytuacji, kiedy niezawiadomienie w terminie miało wpływ na ustalenie odpowiedzialności Ubezpieczyciela lub ustalenie wysokości odszkodowania.</w:t>
      </w:r>
    </w:p>
    <w:p w:rsidR="00B05C39" w:rsidRPr="00B05C39" w:rsidRDefault="00B05C39" w:rsidP="00F91576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B05C39" w:rsidRPr="00B05C39" w:rsidRDefault="00B05C39" w:rsidP="00F91576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  <w:r w:rsidRPr="00B05C39">
        <w:rPr>
          <w:rFonts w:ascii="Verdana" w:eastAsia="Times New Roman" w:hAnsi="Verdana" w:cs="Arial"/>
          <w:b/>
          <w:sz w:val="18"/>
          <w:szCs w:val="18"/>
        </w:rPr>
        <w:t>Klauzula zniesienia regresu</w:t>
      </w:r>
    </w:p>
    <w:p w:rsidR="00B05C39" w:rsidRPr="00B05C39" w:rsidRDefault="00B05C39" w:rsidP="00F91576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Nie przechodzą na Ubezpieczyciela roszczenia Ubezpieczonego przeciwko:</w:t>
      </w:r>
    </w:p>
    <w:p w:rsidR="00B05C39" w:rsidRPr="00B05C39" w:rsidRDefault="00B05C39" w:rsidP="0089454D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- osobom fizycznym świadczącym pracę na rzecz Ubezpieczonego na podstawie umowy o pracę, powołania, wyboru, mianowania, spółdzielczej umowy o pracę, umów cywilnoprawnych (np. zlecenia, o dzieło),</w:t>
      </w: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- osobom fizycznym prowadzącym działalność gospodarczą wyłącznie na rzecz Ubezpieczonego,</w:t>
      </w: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- wolontariuszom, praktykantom, studentom, stażystom,</w:t>
      </w: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- osobom świadczącym pracę z grzeczności lub osobom świadczącym pracę w podobnej formie, którym Ubezpieczony powierzył wykonywanie pracy osobiście,</w:t>
      </w: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- osobom skierowanym do wykonywania prac społecznie użytecznych,</w:t>
      </w: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- osobom skierowanym do wykonywania prac wyrokiem sądu,</w:t>
      </w: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- osobom skazanym podejmującym prace na rzecz ubezpieczonego,</w:t>
      </w: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- osobom odpracowującym czynsz,</w:t>
      </w: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- osobom skierowanym do prac interwencyjnych przez Urząd Pracy,</w:t>
      </w: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- osobom bliskim pracowników Ubezpieczonego, z którymi pracownicy Ubezpieczonego pozostają we wspólnym gospodarstwie domowym.</w:t>
      </w: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>Ubezpieczyciel zachowuje prawo regresu do w/w osób w przypadku, jeżeli wyrządzi</w:t>
      </w:r>
      <w:r w:rsidR="0097178A">
        <w:rPr>
          <w:rFonts w:ascii="Verdana" w:eastAsia="Times New Roman" w:hAnsi="Verdana" w:cs="Arial"/>
          <w:sz w:val="18"/>
          <w:szCs w:val="18"/>
        </w:rPr>
        <w:t>ły one szkodę umyślnie.</w:t>
      </w: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  <w:r w:rsidRPr="00B05C39">
        <w:rPr>
          <w:rFonts w:ascii="Verdana" w:eastAsia="Times New Roman" w:hAnsi="Verdana" w:cs="Arial"/>
          <w:b/>
          <w:sz w:val="18"/>
          <w:szCs w:val="18"/>
        </w:rPr>
        <w:t>Klauzula okolicznościowa</w:t>
      </w:r>
    </w:p>
    <w:p w:rsidR="00B05C39" w:rsidRPr="00B05C39" w:rsidRDefault="00B05C3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B05C39">
        <w:rPr>
          <w:rFonts w:ascii="Verdana" w:eastAsia="Times New Roman" w:hAnsi="Verdana" w:cs="Arial"/>
          <w:sz w:val="18"/>
          <w:szCs w:val="18"/>
        </w:rPr>
        <w:t xml:space="preserve">Ubezpieczyciel zobowiązany jest samodzielnie prowadzić postępowanie zmierzające do wyjaśnienia okoliczności związanych ze szkodą (np. ustalenie przebiegu zdarzenia, ustalenie osoby sprawcy) </w:t>
      </w:r>
      <w:r w:rsidR="001322F4">
        <w:rPr>
          <w:rFonts w:ascii="Verdana" w:eastAsia="Times New Roman" w:hAnsi="Verdana" w:cs="Arial"/>
          <w:sz w:val="18"/>
          <w:szCs w:val="18"/>
        </w:rPr>
        <w:br/>
      </w:r>
      <w:r w:rsidRPr="00B05C39">
        <w:rPr>
          <w:rFonts w:ascii="Verdana" w:eastAsia="Times New Roman" w:hAnsi="Verdana" w:cs="Arial"/>
          <w:sz w:val="18"/>
          <w:szCs w:val="18"/>
        </w:rPr>
        <w:t>i wypłacić należne odszkodowanie, bez konieczności oczekiwania na prawomocne postanowienie kończące postępowanie w sprawie dotyczącej szkody. Ubezpieczony zobowiązany jest przekazać Ubezpieczycielowi wszystkie posiadane informacje niezbędne do ustalenia przebiegu zdarzenia i/lub ustalenia osoby sprawcy. Po powzięciu wiadomości, że szkoda mogła powstać w wyniku przestępstwa, Ubezpieczony obowiązany jest do niezwłocznego powiadomienia Policji.</w:t>
      </w:r>
    </w:p>
    <w:p w:rsidR="001527D7" w:rsidRDefault="001527D7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FB7DDB" w:rsidRPr="00CC3762" w:rsidRDefault="00FB7DDB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CC3762">
        <w:rPr>
          <w:rFonts w:ascii="Verdana" w:eastAsia="Times New Roman" w:hAnsi="Verdana" w:cs="Arial"/>
          <w:b/>
          <w:sz w:val="18"/>
          <w:szCs w:val="18"/>
        </w:rPr>
        <w:lastRenderedPageBreak/>
        <w:t>Klauzula płatności rat:</w:t>
      </w:r>
      <w:r w:rsidRPr="00CC3762">
        <w:rPr>
          <w:rFonts w:ascii="Verdana" w:eastAsia="Times New Roman" w:hAnsi="Verdana" w:cs="Arial"/>
          <w:sz w:val="18"/>
          <w:szCs w:val="18"/>
        </w:rPr>
        <w:t xml:space="preserve"> </w:t>
      </w:r>
    </w:p>
    <w:p w:rsidR="00FB7DDB" w:rsidRDefault="00FB7DDB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CC3762">
        <w:rPr>
          <w:rFonts w:ascii="Verdana" w:eastAsia="Times New Roman" w:hAnsi="Verdana" w:cs="Arial"/>
          <w:sz w:val="18"/>
          <w:szCs w:val="18"/>
        </w:rPr>
        <w:t>Płatność</w:t>
      </w:r>
      <w:r w:rsidR="004369EF">
        <w:rPr>
          <w:rFonts w:ascii="Verdana" w:eastAsia="Times New Roman" w:hAnsi="Verdana" w:cs="Arial"/>
          <w:sz w:val="18"/>
          <w:szCs w:val="18"/>
        </w:rPr>
        <w:t xml:space="preserve"> składki</w:t>
      </w:r>
      <w:r w:rsidRPr="00CC3762">
        <w:rPr>
          <w:rFonts w:ascii="Verdana" w:eastAsia="Times New Roman" w:hAnsi="Verdana" w:cs="Arial"/>
          <w:sz w:val="18"/>
          <w:szCs w:val="18"/>
        </w:rPr>
        <w:t xml:space="preserve"> w 4 równych ratach</w:t>
      </w:r>
    </w:p>
    <w:p w:rsidR="003F2D11" w:rsidRPr="00B05C39" w:rsidRDefault="003F2D11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3F2D11" w:rsidRPr="004B2B19" w:rsidRDefault="003F2D11" w:rsidP="003F2D11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  <w:r w:rsidRPr="004B2B19">
        <w:rPr>
          <w:rFonts w:ascii="Verdana" w:eastAsia="Times New Roman" w:hAnsi="Verdana" w:cs="Arial"/>
          <w:b/>
          <w:sz w:val="18"/>
          <w:szCs w:val="18"/>
        </w:rPr>
        <w:t>Klauzula uzupełnienia sumy gwarancyjnej:</w:t>
      </w:r>
    </w:p>
    <w:p w:rsidR="003F2D11" w:rsidRDefault="003F2D11" w:rsidP="003F2D11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  <w:r w:rsidRPr="004B2B19">
        <w:rPr>
          <w:rFonts w:ascii="Verdana" w:eastAsia="Times New Roman" w:hAnsi="Verdana" w:cs="Arial"/>
          <w:sz w:val="18"/>
          <w:szCs w:val="18"/>
        </w:rPr>
        <w:t xml:space="preserve">W przypadku skonsumowania sumy </w:t>
      </w:r>
      <w:r>
        <w:rPr>
          <w:rFonts w:ascii="Verdana" w:eastAsia="Times New Roman" w:hAnsi="Verdana" w:cs="Arial"/>
          <w:sz w:val="18"/>
          <w:szCs w:val="18"/>
        </w:rPr>
        <w:t>gwarancyjnej</w:t>
      </w:r>
      <w:r w:rsidRPr="004B2B19">
        <w:rPr>
          <w:rFonts w:ascii="Verdana" w:eastAsia="Times New Roman" w:hAnsi="Verdana" w:cs="Arial"/>
          <w:sz w:val="18"/>
          <w:szCs w:val="18"/>
        </w:rPr>
        <w:t xml:space="preserve"> na skutek powstałych szkód, ubezpieczyciel jednorazowo w rocznym okresie ubezpieczenia </w:t>
      </w:r>
      <w:proofErr w:type="spellStart"/>
      <w:r w:rsidRPr="004B2B19">
        <w:rPr>
          <w:rFonts w:ascii="Verdana" w:eastAsia="Times New Roman" w:hAnsi="Verdana" w:cs="Arial"/>
          <w:sz w:val="18"/>
          <w:szCs w:val="18"/>
        </w:rPr>
        <w:t>bezskładkowo</w:t>
      </w:r>
      <w:proofErr w:type="spellEnd"/>
      <w:r w:rsidRPr="004B2B19">
        <w:rPr>
          <w:rFonts w:ascii="Verdana" w:eastAsia="Times New Roman" w:hAnsi="Verdana" w:cs="Arial"/>
          <w:sz w:val="18"/>
          <w:szCs w:val="18"/>
        </w:rPr>
        <w:t xml:space="preserve"> uzupełni sumę gwarancyjną do jej pierwotnego poziomu. </w:t>
      </w:r>
    </w:p>
    <w:p w:rsidR="00B05C39" w:rsidRDefault="00B05C39" w:rsidP="00E31DA3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</w:p>
    <w:p w:rsidR="001A3837" w:rsidRDefault="001A3837" w:rsidP="00E31DA3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</w:p>
    <w:p w:rsidR="001A3837" w:rsidRPr="00E31DA3" w:rsidRDefault="001A3837" w:rsidP="00E31DA3">
      <w:p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</w:p>
    <w:p w:rsidR="00B05C39" w:rsidRPr="001919AC" w:rsidRDefault="001A3837" w:rsidP="001A3837">
      <w:pPr>
        <w:pStyle w:val="Akapitzlist"/>
        <w:numPr>
          <w:ilvl w:val="0"/>
          <w:numId w:val="40"/>
        </w:numPr>
        <w:spacing w:after="0" w:line="260" w:lineRule="atLeast"/>
        <w:rPr>
          <w:rFonts w:ascii="Verdana" w:hAnsi="Verdana"/>
          <w:b/>
          <w:sz w:val="20"/>
          <w:szCs w:val="20"/>
          <w:u w:val="single"/>
        </w:rPr>
      </w:pPr>
      <w:r w:rsidRPr="001A3837">
        <w:rPr>
          <w:rFonts w:ascii="Verdana" w:hAnsi="Verdana" w:cs="Tahoma"/>
          <w:b/>
          <w:color w:val="000000" w:themeColor="text1"/>
          <w:sz w:val="20"/>
          <w:szCs w:val="20"/>
        </w:rPr>
        <w:t xml:space="preserve">     </w:t>
      </w:r>
      <w:r w:rsidR="00414116" w:rsidRPr="004D363E">
        <w:rPr>
          <w:rFonts w:ascii="Verdana" w:hAnsi="Verdana" w:cs="Tahoma"/>
          <w:b/>
          <w:color w:val="000000" w:themeColor="text1"/>
          <w:sz w:val="20"/>
          <w:szCs w:val="20"/>
          <w:u w:val="single"/>
        </w:rPr>
        <w:t>Zakres dodatkowy podlegający ocenie –</w:t>
      </w:r>
      <w:ins w:id="1" w:author="Senderska, Malgorzata Lidia" w:date="2018-10-31T00:52:00Z">
        <w:r w:rsidR="00CC6E7A">
          <w:rPr>
            <w:rFonts w:ascii="Verdana" w:hAnsi="Verdana" w:cs="Tahoma"/>
            <w:b/>
            <w:color w:val="000000" w:themeColor="text1"/>
            <w:sz w:val="20"/>
            <w:szCs w:val="20"/>
            <w:u w:val="single"/>
          </w:rPr>
          <w:t xml:space="preserve"> </w:t>
        </w:r>
      </w:ins>
      <w:r w:rsidR="00414116" w:rsidRPr="004D363E">
        <w:rPr>
          <w:rFonts w:ascii="Verdana" w:hAnsi="Verdana" w:cs="Tahoma"/>
          <w:b/>
          <w:color w:val="000000" w:themeColor="text1"/>
          <w:sz w:val="20"/>
          <w:szCs w:val="20"/>
          <w:u w:val="single"/>
        </w:rPr>
        <w:t>klauzule fakultatywne</w:t>
      </w:r>
    </w:p>
    <w:p w:rsidR="00E31DA3" w:rsidRDefault="00E31DA3" w:rsidP="00E31DA3">
      <w:pPr>
        <w:spacing w:after="0" w:line="260" w:lineRule="atLeast"/>
        <w:rPr>
          <w:rFonts w:ascii="Verdana" w:hAnsi="Verdana"/>
          <w:b/>
          <w:sz w:val="20"/>
          <w:szCs w:val="20"/>
        </w:rPr>
      </w:pPr>
    </w:p>
    <w:p w:rsidR="00736289" w:rsidRPr="00A82816" w:rsidRDefault="00736289" w:rsidP="00A82816">
      <w:pPr>
        <w:pStyle w:val="Akapitzlist"/>
        <w:numPr>
          <w:ilvl w:val="0"/>
          <w:numId w:val="42"/>
        </w:num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  <w:r w:rsidRPr="00A82816">
        <w:rPr>
          <w:rFonts w:ascii="Verdana" w:eastAsia="Times New Roman" w:hAnsi="Verdana" w:cs="Arial"/>
          <w:b/>
          <w:sz w:val="18"/>
          <w:szCs w:val="18"/>
        </w:rPr>
        <w:t xml:space="preserve">Klauzula błędów i </w:t>
      </w:r>
      <w:proofErr w:type="spellStart"/>
      <w:r w:rsidRPr="00A82816">
        <w:rPr>
          <w:rFonts w:ascii="Verdana" w:eastAsia="Times New Roman" w:hAnsi="Verdana" w:cs="Arial"/>
          <w:b/>
          <w:sz w:val="18"/>
          <w:szCs w:val="18"/>
        </w:rPr>
        <w:t>opuszczeń</w:t>
      </w:r>
      <w:proofErr w:type="spellEnd"/>
    </w:p>
    <w:p w:rsidR="00D31AC0" w:rsidRDefault="00C6326F" w:rsidP="00D31AC0">
      <w:pPr>
        <w:spacing w:after="0" w:line="260" w:lineRule="atLeast"/>
        <w:ind w:left="697"/>
        <w:jc w:val="both"/>
        <w:rPr>
          <w:rFonts w:ascii="Verdana" w:eastAsia="Times New Roman" w:hAnsi="Verdana" w:cs="Arial"/>
          <w:sz w:val="18"/>
          <w:szCs w:val="18"/>
        </w:rPr>
      </w:pPr>
      <w:r w:rsidRPr="00C6326F">
        <w:rPr>
          <w:rFonts w:ascii="Verdana" w:eastAsia="Times New Roman" w:hAnsi="Verdana" w:cs="Arial"/>
          <w:sz w:val="18"/>
          <w:szCs w:val="18"/>
        </w:rPr>
        <w:t>Jakiekolwiek niezamierzone błędy lub opuszczenia w realizacji praw i obowiązków wynikających z niniejszej umowy ubezpieczenia, a także zaistniałe w procesie obsługi administracyjnej niniejszej umowy ubezpieczenia i powstałe w relacji pomiędzy Ubezpieczycielem a Ubezpieczonym, w żadnym wypadku nie ograniczą praw i obowiązków Ubezpieczonego wynikających z niniejszej umowy ubezpieczenia, jeśli taki błąd lub opuszczenie zostaną sprostowane lub naprawione bezzwłocznie, nie później jednak niż po upływie 90 dni, po ich zaistnieniu lub powzięciu wiadomości o ich zaistnieniu.</w:t>
      </w:r>
      <w:r w:rsidR="00736289">
        <w:rPr>
          <w:rFonts w:ascii="Verdana" w:eastAsia="Times New Roman" w:hAnsi="Verdana" w:cs="Arial"/>
          <w:sz w:val="18"/>
          <w:szCs w:val="18"/>
        </w:rPr>
        <w:t xml:space="preserve"> </w:t>
      </w:r>
    </w:p>
    <w:p w:rsidR="00736289" w:rsidRPr="00736289" w:rsidRDefault="00736289" w:rsidP="00736289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736289" w:rsidRPr="00920F9A" w:rsidRDefault="00736289" w:rsidP="00A82816">
      <w:pPr>
        <w:pStyle w:val="Akapitzlist"/>
        <w:numPr>
          <w:ilvl w:val="0"/>
          <w:numId w:val="42"/>
        </w:num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  <w:r w:rsidRPr="00920F9A">
        <w:rPr>
          <w:rFonts w:ascii="Verdana" w:eastAsia="Times New Roman" w:hAnsi="Verdana" w:cs="Arial"/>
          <w:b/>
          <w:sz w:val="18"/>
          <w:szCs w:val="18"/>
        </w:rPr>
        <w:t>Klauzula przeoczenia</w:t>
      </w:r>
    </w:p>
    <w:p w:rsidR="00CC6E7A" w:rsidRDefault="00736289" w:rsidP="00A82816">
      <w:pPr>
        <w:spacing w:after="0" w:line="260" w:lineRule="atLeast"/>
        <w:ind w:left="697"/>
        <w:jc w:val="both"/>
        <w:rPr>
          <w:rFonts w:ascii="Verdana" w:eastAsia="Times New Roman" w:hAnsi="Verdana" w:cs="Arial"/>
          <w:sz w:val="18"/>
          <w:szCs w:val="18"/>
        </w:rPr>
      </w:pPr>
      <w:r w:rsidRPr="00736289">
        <w:rPr>
          <w:rFonts w:ascii="Verdana" w:eastAsia="Times New Roman" w:hAnsi="Verdana" w:cs="Arial"/>
          <w:sz w:val="18"/>
          <w:szCs w:val="18"/>
        </w:rPr>
        <w:t>Istnieje możliwość przeoczenia istotnych informacji przez Ubezpieczonego i niedostarczenie ich w wymaganym terminie do zakładu ubezpieczeń. Jeżeli przeoczenie nie będzie wynikiem winy umyślnej</w:t>
      </w:r>
      <w:r w:rsidR="004B2B19">
        <w:rPr>
          <w:rFonts w:ascii="Verdana" w:eastAsia="Times New Roman" w:hAnsi="Verdana" w:cs="Arial"/>
          <w:sz w:val="18"/>
          <w:szCs w:val="18"/>
        </w:rPr>
        <w:t xml:space="preserve"> i </w:t>
      </w:r>
      <w:r w:rsidRPr="00736289">
        <w:rPr>
          <w:rFonts w:ascii="Verdana" w:eastAsia="Times New Roman" w:hAnsi="Verdana" w:cs="Arial"/>
          <w:sz w:val="18"/>
          <w:szCs w:val="18"/>
        </w:rPr>
        <w:t xml:space="preserve">nie będzie miało negatywnego wpływu na ochronę ubezpieczeniową. </w:t>
      </w:r>
    </w:p>
    <w:p w:rsidR="00D31AC0" w:rsidRDefault="00D31AC0" w:rsidP="00A82816">
      <w:pPr>
        <w:spacing w:after="0" w:line="260" w:lineRule="atLeast"/>
        <w:ind w:left="697"/>
        <w:jc w:val="both"/>
        <w:rPr>
          <w:rFonts w:ascii="Verdana" w:eastAsia="Times New Roman" w:hAnsi="Verdana" w:cs="Arial"/>
          <w:sz w:val="18"/>
          <w:szCs w:val="18"/>
        </w:rPr>
      </w:pPr>
    </w:p>
    <w:p w:rsidR="00D31AC0" w:rsidRPr="00920F9A" w:rsidRDefault="00D31AC0" w:rsidP="00D31AC0">
      <w:pPr>
        <w:pStyle w:val="Akapitzlist"/>
        <w:numPr>
          <w:ilvl w:val="0"/>
          <w:numId w:val="42"/>
        </w:numPr>
        <w:spacing w:after="0" w:line="260" w:lineRule="atLeast"/>
        <w:jc w:val="both"/>
        <w:rPr>
          <w:rFonts w:ascii="Verdana" w:eastAsia="Times New Roman" w:hAnsi="Verdana" w:cs="Arial"/>
          <w:b/>
          <w:sz w:val="18"/>
          <w:szCs w:val="18"/>
        </w:rPr>
      </w:pPr>
      <w:r w:rsidRPr="00920F9A">
        <w:rPr>
          <w:rFonts w:ascii="Verdana" w:eastAsia="Times New Roman" w:hAnsi="Verdana" w:cs="Arial"/>
          <w:b/>
          <w:sz w:val="18"/>
          <w:szCs w:val="18"/>
        </w:rPr>
        <w:t xml:space="preserve">Klauzula </w:t>
      </w:r>
      <w:r>
        <w:rPr>
          <w:rFonts w:ascii="Verdana" w:eastAsia="Times New Roman" w:hAnsi="Verdana" w:cs="Arial"/>
          <w:b/>
          <w:sz w:val="18"/>
          <w:szCs w:val="18"/>
        </w:rPr>
        <w:t xml:space="preserve">nadwyżkowej sumy ubezpieczenia </w:t>
      </w:r>
    </w:p>
    <w:p w:rsidR="003221EA" w:rsidRPr="003221EA" w:rsidRDefault="003221EA" w:rsidP="003221EA">
      <w:pPr>
        <w:pStyle w:val="Listapunktowana"/>
        <w:numPr>
          <w:ilvl w:val="0"/>
          <w:numId w:val="0"/>
        </w:numPr>
        <w:ind w:left="720"/>
        <w:jc w:val="both"/>
        <w:rPr>
          <w:rFonts w:ascii="Verdana" w:hAnsi="Verdana" w:cs="TimesNewRoman,Bold"/>
          <w:bCs/>
          <w:sz w:val="18"/>
          <w:szCs w:val="18"/>
        </w:rPr>
      </w:pPr>
      <w:r w:rsidRPr="003221EA">
        <w:rPr>
          <w:rFonts w:ascii="Verdana" w:hAnsi="Verdana"/>
          <w:sz w:val="18"/>
          <w:szCs w:val="18"/>
        </w:rPr>
        <w:t xml:space="preserve">Zakres ubezpieczenia zostaje rozszerzony o nadwyżkową </w:t>
      </w:r>
      <w:r w:rsidR="005A4A9A" w:rsidRPr="003221EA">
        <w:rPr>
          <w:rFonts w:ascii="Verdana" w:hAnsi="Verdana"/>
          <w:sz w:val="18"/>
          <w:szCs w:val="18"/>
        </w:rPr>
        <w:t>sumę</w:t>
      </w:r>
      <w:r w:rsidRPr="003221EA">
        <w:rPr>
          <w:rFonts w:ascii="Verdana" w:hAnsi="Verdana"/>
          <w:sz w:val="18"/>
          <w:szCs w:val="18"/>
        </w:rPr>
        <w:t xml:space="preserve"> ubezpieczenia w zakresie do </w:t>
      </w:r>
      <w:r w:rsidRPr="003221EA">
        <w:rPr>
          <w:rFonts w:ascii="Verdana" w:hAnsi="Verdana" w:cs="TimesNewRoman,Bold"/>
          <w:bCs/>
          <w:sz w:val="18"/>
          <w:szCs w:val="18"/>
        </w:rPr>
        <w:t>obowiązkowego ubezpieczenia odpowiedzialności cywilnej zarządcy nieruchomości.</w:t>
      </w:r>
    </w:p>
    <w:p w:rsidR="003221EA" w:rsidRPr="003221EA" w:rsidRDefault="003221EA" w:rsidP="003221EA">
      <w:pPr>
        <w:pStyle w:val="Listapunktowana"/>
        <w:numPr>
          <w:ilvl w:val="0"/>
          <w:numId w:val="0"/>
        </w:numPr>
        <w:ind w:left="720"/>
        <w:jc w:val="both"/>
        <w:rPr>
          <w:rFonts w:ascii="Verdana" w:hAnsi="Verdana"/>
          <w:sz w:val="18"/>
          <w:szCs w:val="18"/>
        </w:rPr>
      </w:pPr>
      <w:r w:rsidRPr="003221EA">
        <w:rPr>
          <w:rFonts w:ascii="Verdana" w:hAnsi="Verdana" w:cs="TimesNewRoman,Bold"/>
          <w:bCs/>
          <w:sz w:val="18"/>
          <w:szCs w:val="18"/>
        </w:rPr>
        <w:t xml:space="preserve">Limit </w:t>
      </w:r>
      <w:r>
        <w:rPr>
          <w:rFonts w:ascii="Verdana" w:hAnsi="Verdana" w:cs="TimesNewRoman,Bold"/>
          <w:bCs/>
          <w:sz w:val="18"/>
          <w:szCs w:val="18"/>
        </w:rPr>
        <w:t>10</w:t>
      </w:r>
      <w:r w:rsidRPr="003221EA">
        <w:rPr>
          <w:rFonts w:ascii="Verdana" w:hAnsi="Verdana" w:cs="TimesNewRoman,Bold"/>
          <w:bCs/>
          <w:sz w:val="18"/>
          <w:szCs w:val="18"/>
        </w:rPr>
        <w:t>0 000 Euro. Franszyza redukcyjna 500,00 PLN.</w:t>
      </w:r>
      <w:r w:rsidRPr="003221EA">
        <w:rPr>
          <w:rFonts w:ascii="Verdana" w:hAnsi="Verdana"/>
          <w:sz w:val="18"/>
          <w:szCs w:val="18"/>
        </w:rPr>
        <w:t xml:space="preserve"> </w:t>
      </w:r>
      <w:r w:rsidRPr="003221EA">
        <w:rPr>
          <w:rFonts w:ascii="Verdana" w:hAnsi="Verdana" w:cs="Tahoma"/>
          <w:sz w:val="18"/>
          <w:szCs w:val="18"/>
        </w:rPr>
        <w:t xml:space="preserve">Ochrona ubezpieczeniowa na zasadzie nadwyżki ponad ubezpieczenie obowiązkowe będzie miała miejsce jedynie </w:t>
      </w:r>
      <w:r w:rsidR="005A4A9A">
        <w:rPr>
          <w:rFonts w:ascii="Verdana" w:hAnsi="Verdana" w:cs="Tahoma"/>
          <w:sz w:val="18"/>
          <w:szCs w:val="18"/>
        </w:rPr>
        <w:br/>
      </w:r>
      <w:r w:rsidRPr="003221EA">
        <w:rPr>
          <w:rFonts w:ascii="Verdana" w:hAnsi="Verdana" w:cs="Tahoma"/>
          <w:sz w:val="18"/>
          <w:szCs w:val="18"/>
        </w:rPr>
        <w:t>w sytuacji wypłaty odszkodowań z ubezpieczenia obowiązkowego w łącznej kwocie wyczerpującej sumę gwarancyjną tego ubezpieczenia.</w:t>
      </w:r>
    </w:p>
    <w:p w:rsidR="00D31AC0" w:rsidRDefault="00D31AC0" w:rsidP="00A82816">
      <w:pPr>
        <w:spacing w:after="0" w:line="260" w:lineRule="atLeast"/>
        <w:ind w:left="697"/>
        <w:jc w:val="both"/>
        <w:rPr>
          <w:rFonts w:ascii="Verdana" w:eastAsia="Times New Roman" w:hAnsi="Verdana" w:cs="Arial"/>
          <w:sz w:val="18"/>
          <w:szCs w:val="18"/>
        </w:rPr>
      </w:pPr>
    </w:p>
    <w:p w:rsidR="00D31AC0" w:rsidRDefault="00D31AC0" w:rsidP="00A82816">
      <w:pPr>
        <w:spacing w:after="0" w:line="260" w:lineRule="atLeast"/>
        <w:ind w:left="697"/>
        <w:jc w:val="both"/>
        <w:rPr>
          <w:rFonts w:ascii="Verdana" w:eastAsia="Times New Roman" w:hAnsi="Verdana" w:cs="Arial"/>
          <w:sz w:val="18"/>
          <w:szCs w:val="18"/>
        </w:rPr>
      </w:pPr>
    </w:p>
    <w:p w:rsidR="00D31AC0" w:rsidRDefault="00D31AC0" w:rsidP="00A82816">
      <w:pPr>
        <w:spacing w:after="0" w:line="260" w:lineRule="atLeast"/>
        <w:ind w:left="697"/>
        <w:jc w:val="both"/>
        <w:rPr>
          <w:rFonts w:ascii="Verdana" w:eastAsia="Times New Roman" w:hAnsi="Verdana" w:cs="Arial"/>
          <w:sz w:val="18"/>
          <w:szCs w:val="18"/>
        </w:rPr>
      </w:pPr>
    </w:p>
    <w:p w:rsidR="00997D02" w:rsidRDefault="00997D02" w:rsidP="00A82816">
      <w:pPr>
        <w:spacing w:after="0" w:line="260" w:lineRule="atLeast"/>
        <w:ind w:left="697"/>
        <w:jc w:val="both"/>
        <w:rPr>
          <w:rFonts w:ascii="Verdana" w:eastAsia="Times New Roman" w:hAnsi="Verdana" w:cs="Arial"/>
          <w:sz w:val="18"/>
          <w:szCs w:val="18"/>
        </w:rPr>
      </w:pPr>
    </w:p>
    <w:p w:rsidR="00FB7DDB" w:rsidRDefault="00FB7DDB" w:rsidP="00FB7DDB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FB7DDB" w:rsidRDefault="00FB7DDB" w:rsidP="00FB7DDB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736289" w:rsidRDefault="00736289" w:rsidP="00CC6E7A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CC6E7A" w:rsidRDefault="00CC6E7A" w:rsidP="00CC6E7A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CC6E7A" w:rsidRPr="00B05C39" w:rsidRDefault="00CC6E7A" w:rsidP="00CC6E7A">
      <w:pPr>
        <w:spacing w:after="0" w:line="260" w:lineRule="atLeast"/>
        <w:jc w:val="both"/>
        <w:rPr>
          <w:rFonts w:ascii="Verdana" w:eastAsia="Times New Roman" w:hAnsi="Verdana" w:cs="Arial"/>
          <w:sz w:val="18"/>
          <w:szCs w:val="18"/>
        </w:rPr>
      </w:pPr>
    </w:p>
    <w:p w:rsidR="00E31DA3" w:rsidRDefault="00E31DA3" w:rsidP="00844C77">
      <w:pPr>
        <w:spacing w:after="0" w:line="260" w:lineRule="atLeast"/>
      </w:pPr>
    </w:p>
    <w:sectPr w:rsidR="00E31D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A72" w:rsidRDefault="00B11A72" w:rsidP="0002645F">
      <w:pPr>
        <w:spacing w:after="0" w:line="240" w:lineRule="auto"/>
      </w:pPr>
      <w:r>
        <w:separator/>
      </w:r>
    </w:p>
  </w:endnote>
  <w:endnote w:type="continuationSeparator" w:id="0">
    <w:p w:rsidR="00B11A72" w:rsidRDefault="00B11A72" w:rsidP="00026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231" w:rsidRDefault="002C22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56515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20195E" w:rsidRPr="0002645F" w:rsidRDefault="0020195E" w:rsidP="0020195E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02645F">
          <w:rPr>
            <w:rFonts w:ascii="Verdana" w:eastAsiaTheme="majorEastAsia" w:hAnsi="Verdana" w:cstheme="majorBidi"/>
            <w:sz w:val="16"/>
            <w:szCs w:val="16"/>
          </w:rPr>
          <w:t xml:space="preserve">str. </w:t>
        </w:r>
        <w:r w:rsidRPr="0002645F">
          <w:rPr>
            <w:rFonts w:ascii="Verdana" w:eastAsiaTheme="minorEastAsia" w:hAnsi="Verdana"/>
            <w:sz w:val="16"/>
            <w:szCs w:val="16"/>
          </w:rPr>
          <w:fldChar w:fldCharType="begin"/>
        </w:r>
        <w:r w:rsidRPr="0002645F">
          <w:rPr>
            <w:rFonts w:ascii="Verdana" w:hAnsi="Verdana"/>
            <w:sz w:val="16"/>
            <w:szCs w:val="16"/>
          </w:rPr>
          <w:instrText>PAGE    \* MERGEFORMAT</w:instrText>
        </w:r>
        <w:r w:rsidRPr="0002645F">
          <w:rPr>
            <w:rFonts w:ascii="Verdana" w:eastAsiaTheme="minorEastAsia" w:hAnsi="Verdana"/>
            <w:sz w:val="16"/>
            <w:szCs w:val="16"/>
          </w:rPr>
          <w:fldChar w:fldCharType="separate"/>
        </w:r>
        <w:r w:rsidR="001D37B3" w:rsidRPr="001D37B3">
          <w:rPr>
            <w:rFonts w:ascii="Verdana" w:eastAsiaTheme="majorEastAsia" w:hAnsi="Verdana" w:cstheme="majorBidi"/>
            <w:noProof/>
            <w:sz w:val="16"/>
            <w:szCs w:val="16"/>
          </w:rPr>
          <w:t>5</w:t>
        </w:r>
        <w:r w:rsidRPr="0002645F">
          <w:rPr>
            <w:rFonts w:ascii="Verdana" w:eastAsiaTheme="majorEastAsia" w:hAnsi="Verdana" w:cstheme="majorBidi"/>
            <w:sz w:val="16"/>
            <w:szCs w:val="16"/>
          </w:rPr>
          <w:fldChar w:fldCharType="end"/>
        </w:r>
      </w:p>
    </w:sdtContent>
  </w:sdt>
  <w:p w:rsidR="0020195E" w:rsidRPr="0020195E" w:rsidRDefault="0020195E">
    <w:pPr>
      <w:pStyle w:val="Stopka"/>
      <w:rPr>
        <w:b/>
      </w:rPr>
    </w:pPr>
    <w:r w:rsidRPr="0020195E">
      <w:rPr>
        <w:b/>
      </w:rPr>
      <w:t xml:space="preserve">Zamawiający: </w:t>
    </w:r>
    <w:r w:rsidR="00F56642">
      <w:rPr>
        <w:b/>
      </w:rPr>
      <w:t>Towarzystwo Budownictwa Społecznego Wrocław Sp. z o.o.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231" w:rsidRDefault="002C22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A72" w:rsidRDefault="00B11A72" w:rsidP="0002645F">
      <w:pPr>
        <w:spacing w:after="0" w:line="240" w:lineRule="auto"/>
      </w:pPr>
      <w:r>
        <w:separator/>
      </w:r>
    </w:p>
  </w:footnote>
  <w:footnote w:type="continuationSeparator" w:id="0">
    <w:p w:rsidR="00B11A72" w:rsidRDefault="00B11A72" w:rsidP="00026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231" w:rsidRDefault="002C22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95E" w:rsidRPr="0002645F" w:rsidRDefault="00767F0E" w:rsidP="00264126">
    <w:pPr>
      <w:pStyle w:val="Nagwek"/>
      <w:jc w:val="center"/>
      <w:rPr>
        <w:rFonts w:ascii="Verdana" w:hAnsi="Verdana"/>
        <w:sz w:val="16"/>
        <w:szCs w:val="16"/>
      </w:rPr>
    </w:pPr>
    <w:r w:rsidRPr="00767F0E">
      <w:rPr>
        <w:rFonts w:ascii="Verdana" w:hAnsi="Verdana"/>
        <w:sz w:val="16"/>
        <w:szCs w:val="16"/>
      </w:rPr>
      <w:t>Zał. nr 3 do SIWZ OPZ CZ</w:t>
    </w:r>
    <w:r>
      <w:rPr>
        <w:rFonts w:ascii="Verdana" w:hAnsi="Verdana"/>
        <w:sz w:val="16"/>
        <w:szCs w:val="16"/>
      </w:rPr>
      <w:t>ĘŚĆ 3</w:t>
    </w:r>
    <w:r w:rsidR="0020195E" w:rsidRPr="0002645F">
      <w:rPr>
        <w:rFonts w:ascii="Verdana" w:hAnsi="Verdana"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231" w:rsidRDefault="002C22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FDEC5C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AE72EB"/>
    <w:multiLevelType w:val="hybridMultilevel"/>
    <w:tmpl w:val="E99A6FCE"/>
    <w:lvl w:ilvl="0" w:tplc="F1CCE3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6A4433"/>
    <w:multiLevelType w:val="hybridMultilevel"/>
    <w:tmpl w:val="57F6C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76F0D"/>
    <w:multiLevelType w:val="hybridMultilevel"/>
    <w:tmpl w:val="163ECDEA"/>
    <w:lvl w:ilvl="0" w:tplc="6102E622">
      <w:start w:val="3"/>
      <w:numFmt w:val="decimal"/>
      <w:lvlText w:val="%1."/>
      <w:lvlJc w:val="left"/>
      <w:pPr>
        <w:ind w:left="1004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5B45067"/>
    <w:multiLevelType w:val="hybridMultilevel"/>
    <w:tmpl w:val="448E77A8"/>
    <w:lvl w:ilvl="0" w:tplc="42F643A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615B8"/>
    <w:multiLevelType w:val="hybridMultilevel"/>
    <w:tmpl w:val="F828BCCE"/>
    <w:lvl w:ilvl="0" w:tplc="9AEE432A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6730A"/>
    <w:multiLevelType w:val="hybridMultilevel"/>
    <w:tmpl w:val="10308356"/>
    <w:lvl w:ilvl="0" w:tplc="06B0C984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573DC"/>
    <w:multiLevelType w:val="hybridMultilevel"/>
    <w:tmpl w:val="2252ED8E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9456D"/>
    <w:multiLevelType w:val="hybridMultilevel"/>
    <w:tmpl w:val="73B20AC4"/>
    <w:lvl w:ilvl="0" w:tplc="BD68E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173E8"/>
    <w:multiLevelType w:val="hybridMultilevel"/>
    <w:tmpl w:val="F3EAE9C2"/>
    <w:lvl w:ilvl="0" w:tplc="FB16238A">
      <w:start w:val="1"/>
      <w:numFmt w:val="decimal"/>
      <w:lvlText w:val="%1."/>
      <w:lvlJc w:val="left"/>
      <w:pPr>
        <w:ind w:left="502" w:hanging="360"/>
      </w:pPr>
      <w:rPr>
        <w:color w:val="auto"/>
        <w:sz w:val="18"/>
        <w:szCs w:val="18"/>
      </w:rPr>
    </w:lvl>
    <w:lvl w:ilvl="1" w:tplc="43649EB2">
      <w:start w:val="1"/>
      <w:numFmt w:val="lowerLetter"/>
      <w:lvlText w:val="%2)"/>
      <w:lvlJc w:val="left"/>
      <w:pPr>
        <w:ind w:left="1582" w:hanging="360"/>
      </w:pPr>
    </w:lvl>
    <w:lvl w:ilvl="2" w:tplc="557A9398">
      <w:start w:val="1"/>
      <w:numFmt w:val="decimal"/>
      <w:lvlText w:val="%3)"/>
      <w:lvlJc w:val="left"/>
      <w:pPr>
        <w:ind w:left="2482" w:hanging="36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F713C45"/>
    <w:multiLevelType w:val="hybridMultilevel"/>
    <w:tmpl w:val="915850F2"/>
    <w:lvl w:ilvl="0" w:tplc="B19E9738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322A2F59"/>
    <w:multiLevelType w:val="hybridMultilevel"/>
    <w:tmpl w:val="7F76622C"/>
    <w:lvl w:ilvl="0" w:tplc="73AE5CC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0B2D98"/>
    <w:multiLevelType w:val="hybridMultilevel"/>
    <w:tmpl w:val="9F366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94A87"/>
    <w:multiLevelType w:val="hybridMultilevel"/>
    <w:tmpl w:val="D26046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80C8C"/>
    <w:multiLevelType w:val="hybridMultilevel"/>
    <w:tmpl w:val="EF842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B4267"/>
    <w:multiLevelType w:val="hybridMultilevel"/>
    <w:tmpl w:val="9C2C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D5D4E"/>
    <w:multiLevelType w:val="hybridMultilevel"/>
    <w:tmpl w:val="E25097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2D5A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41434B"/>
    <w:multiLevelType w:val="hybridMultilevel"/>
    <w:tmpl w:val="4E8A8CCA"/>
    <w:lvl w:ilvl="0" w:tplc="8522D5A6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417023"/>
    <w:multiLevelType w:val="hybridMultilevel"/>
    <w:tmpl w:val="874271A8"/>
    <w:lvl w:ilvl="0" w:tplc="A650F1A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8C570CE"/>
    <w:multiLevelType w:val="hybridMultilevel"/>
    <w:tmpl w:val="BD527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F2EB5"/>
    <w:multiLevelType w:val="hybridMultilevel"/>
    <w:tmpl w:val="13E244B0"/>
    <w:lvl w:ilvl="0" w:tplc="0F38275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D6BB5"/>
    <w:multiLevelType w:val="hybridMultilevel"/>
    <w:tmpl w:val="9FE22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82454"/>
    <w:multiLevelType w:val="hybridMultilevel"/>
    <w:tmpl w:val="B874E6A6"/>
    <w:lvl w:ilvl="0" w:tplc="A5FE6A4E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C50D2"/>
    <w:multiLevelType w:val="hybridMultilevel"/>
    <w:tmpl w:val="8FCE497E"/>
    <w:lvl w:ilvl="0" w:tplc="DC5A2038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56262519"/>
    <w:multiLevelType w:val="multilevel"/>
    <w:tmpl w:val="34B8C9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00565E"/>
    <w:multiLevelType w:val="hybridMultilevel"/>
    <w:tmpl w:val="6A7A6014"/>
    <w:lvl w:ilvl="0" w:tplc="42F643A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E6722"/>
    <w:multiLevelType w:val="hybridMultilevel"/>
    <w:tmpl w:val="7B6C45BC"/>
    <w:lvl w:ilvl="0" w:tplc="2F0C5524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64041"/>
    <w:multiLevelType w:val="hybridMultilevel"/>
    <w:tmpl w:val="75E08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95A71"/>
    <w:multiLevelType w:val="hybridMultilevel"/>
    <w:tmpl w:val="BAAAA48A"/>
    <w:lvl w:ilvl="0" w:tplc="C8B41404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9" w15:restartNumberingAfterBreak="0">
    <w:nsid w:val="62B04742"/>
    <w:multiLevelType w:val="hybridMultilevel"/>
    <w:tmpl w:val="FA949D42"/>
    <w:lvl w:ilvl="0" w:tplc="3F3C4A0A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E466A"/>
    <w:multiLevelType w:val="hybridMultilevel"/>
    <w:tmpl w:val="AADEACF8"/>
    <w:lvl w:ilvl="0" w:tplc="BFFA89AA">
      <w:start w:val="1"/>
      <w:numFmt w:val="lowerLetter"/>
      <w:lvlText w:val="%1)"/>
      <w:lvlJc w:val="left"/>
      <w:pPr>
        <w:ind w:left="177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1" w15:restartNumberingAfterBreak="0">
    <w:nsid w:val="6A370394"/>
    <w:multiLevelType w:val="hybridMultilevel"/>
    <w:tmpl w:val="68A89038"/>
    <w:lvl w:ilvl="0" w:tplc="8FCE56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94DFF"/>
    <w:multiLevelType w:val="hybridMultilevel"/>
    <w:tmpl w:val="CD608DEA"/>
    <w:lvl w:ilvl="0" w:tplc="8AA6A5CA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B1BD6"/>
    <w:multiLevelType w:val="hybridMultilevel"/>
    <w:tmpl w:val="BA864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85E3C"/>
    <w:multiLevelType w:val="hybridMultilevel"/>
    <w:tmpl w:val="72825BF6"/>
    <w:lvl w:ilvl="0" w:tplc="6102E622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075B9"/>
    <w:multiLevelType w:val="hybridMultilevel"/>
    <w:tmpl w:val="FC56173A"/>
    <w:lvl w:ilvl="0" w:tplc="D794DBBA">
      <w:start w:val="5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76576"/>
    <w:multiLevelType w:val="hybridMultilevel"/>
    <w:tmpl w:val="325EAF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0005E"/>
    <w:multiLevelType w:val="hybridMultilevel"/>
    <w:tmpl w:val="C46E613E"/>
    <w:lvl w:ilvl="0" w:tplc="032CFA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817895"/>
    <w:multiLevelType w:val="hybridMultilevel"/>
    <w:tmpl w:val="85627ED6"/>
    <w:lvl w:ilvl="0" w:tplc="3814C53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AE873A2"/>
    <w:multiLevelType w:val="hybridMultilevel"/>
    <w:tmpl w:val="91CA8618"/>
    <w:lvl w:ilvl="0" w:tplc="3BAEFB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418BE"/>
    <w:multiLevelType w:val="hybridMultilevel"/>
    <w:tmpl w:val="D4068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37DC6"/>
    <w:multiLevelType w:val="hybridMultilevel"/>
    <w:tmpl w:val="9692E48A"/>
    <w:lvl w:ilvl="0" w:tplc="42F643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66B3E"/>
    <w:multiLevelType w:val="hybridMultilevel"/>
    <w:tmpl w:val="3D74FCA6"/>
    <w:lvl w:ilvl="0" w:tplc="F2F676DA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6"/>
  </w:num>
  <w:num w:numId="3">
    <w:abstractNumId w:val="4"/>
  </w:num>
  <w:num w:numId="4">
    <w:abstractNumId w:val="12"/>
  </w:num>
  <w:num w:numId="5">
    <w:abstractNumId w:val="2"/>
  </w:num>
  <w:num w:numId="6">
    <w:abstractNumId w:val="40"/>
  </w:num>
  <w:num w:numId="7">
    <w:abstractNumId w:val="13"/>
  </w:num>
  <w:num w:numId="8">
    <w:abstractNumId w:val="9"/>
  </w:num>
  <w:num w:numId="9">
    <w:abstractNumId w:val="27"/>
  </w:num>
  <w:num w:numId="10">
    <w:abstractNumId w:val="8"/>
  </w:num>
  <w:num w:numId="11">
    <w:abstractNumId w:val="34"/>
  </w:num>
  <w:num w:numId="12">
    <w:abstractNumId w:val="35"/>
  </w:num>
  <w:num w:numId="13">
    <w:abstractNumId w:val="5"/>
  </w:num>
  <w:num w:numId="14">
    <w:abstractNumId w:val="29"/>
  </w:num>
  <w:num w:numId="15">
    <w:abstractNumId w:val="32"/>
  </w:num>
  <w:num w:numId="16">
    <w:abstractNumId w:val="20"/>
  </w:num>
  <w:num w:numId="17">
    <w:abstractNumId w:val="22"/>
  </w:num>
  <w:num w:numId="18">
    <w:abstractNumId w:val="42"/>
  </w:num>
  <w:num w:numId="19">
    <w:abstractNumId w:val="3"/>
  </w:num>
  <w:num w:numId="20">
    <w:abstractNumId w:val="6"/>
  </w:num>
  <w:num w:numId="21">
    <w:abstractNumId w:val="37"/>
  </w:num>
  <w:num w:numId="22">
    <w:abstractNumId w:val="26"/>
  </w:num>
  <w:num w:numId="23">
    <w:abstractNumId w:val="23"/>
  </w:num>
  <w:num w:numId="24">
    <w:abstractNumId w:val="38"/>
  </w:num>
  <w:num w:numId="25">
    <w:abstractNumId w:val="30"/>
  </w:num>
  <w:num w:numId="26">
    <w:abstractNumId w:val="18"/>
  </w:num>
  <w:num w:numId="27">
    <w:abstractNumId w:val="10"/>
  </w:num>
  <w:num w:numId="28">
    <w:abstractNumId w:val="24"/>
  </w:num>
  <w:num w:numId="29">
    <w:abstractNumId w:val="39"/>
  </w:num>
  <w:num w:numId="30">
    <w:abstractNumId w:val="9"/>
  </w:num>
  <w:num w:numId="31">
    <w:abstractNumId w:val="11"/>
  </w:num>
  <w:num w:numId="32">
    <w:abstractNumId w:val="7"/>
  </w:num>
  <w:num w:numId="33">
    <w:abstractNumId w:val="7"/>
  </w:num>
  <w:num w:numId="34">
    <w:abstractNumId w:val="31"/>
  </w:num>
  <w:num w:numId="35">
    <w:abstractNumId w:val="16"/>
  </w:num>
  <w:num w:numId="36">
    <w:abstractNumId w:val="17"/>
  </w:num>
  <w:num w:numId="37">
    <w:abstractNumId w:val="28"/>
  </w:num>
  <w:num w:numId="38">
    <w:abstractNumId w:val="1"/>
  </w:num>
  <w:num w:numId="39">
    <w:abstractNumId w:val="33"/>
  </w:num>
  <w:num w:numId="40">
    <w:abstractNumId w:val="41"/>
  </w:num>
  <w:num w:numId="41">
    <w:abstractNumId w:val="25"/>
  </w:num>
  <w:num w:numId="42">
    <w:abstractNumId w:val="21"/>
  </w:num>
  <w:num w:numId="43">
    <w:abstractNumId w:val="19"/>
  </w:num>
  <w:num w:numId="44">
    <w:abstractNumId w:val="14"/>
  </w:num>
  <w:num w:numId="4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nderska, Malgorzata Lidia">
    <w15:presenceInfo w15:providerId="None" w15:userId="Senderska, Malgorzata Lid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C7E"/>
    <w:rsid w:val="00005EFA"/>
    <w:rsid w:val="00017B6C"/>
    <w:rsid w:val="0002645F"/>
    <w:rsid w:val="00037D2D"/>
    <w:rsid w:val="0004108B"/>
    <w:rsid w:val="00056DF8"/>
    <w:rsid w:val="000662F9"/>
    <w:rsid w:val="00120ACE"/>
    <w:rsid w:val="001322F4"/>
    <w:rsid w:val="001527D7"/>
    <w:rsid w:val="001652CA"/>
    <w:rsid w:val="00170796"/>
    <w:rsid w:val="0018301A"/>
    <w:rsid w:val="00183433"/>
    <w:rsid w:val="001919AC"/>
    <w:rsid w:val="001A3837"/>
    <w:rsid w:val="001B56A5"/>
    <w:rsid w:val="001C13B3"/>
    <w:rsid w:val="001D37B3"/>
    <w:rsid w:val="001E7283"/>
    <w:rsid w:val="001F370A"/>
    <w:rsid w:val="0020195E"/>
    <w:rsid w:val="002343BB"/>
    <w:rsid w:val="00241559"/>
    <w:rsid w:val="002440E5"/>
    <w:rsid w:val="00264126"/>
    <w:rsid w:val="00285152"/>
    <w:rsid w:val="00287293"/>
    <w:rsid w:val="002B6012"/>
    <w:rsid w:val="002C09BC"/>
    <w:rsid w:val="002C2231"/>
    <w:rsid w:val="002E73E5"/>
    <w:rsid w:val="002F674F"/>
    <w:rsid w:val="003221EA"/>
    <w:rsid w:val="003A7809"/>
    <w:rsid w:val="003B7B80"/>
    <w:rsid w:val="003F2D11"/>
    <w:rsid w:val="00414116"/>
    <w:rsid w:val="00415BE9"/>
    <w:rsid w:val="00436185"/>
    <w:rsid w:val="004369EF"/>
    <w:rsid w:val="0043766C"/>
    <w:rsid w:val="00463400"/>
    <w:rsid w:val="004B07DD"/>
    <w:rsid w:val="004B2B19"/>
    <w:rsid w:val="004E18D1"/>
    <w:rsid w:val="004E4392"/>
    <w:rsid w:val="00551067"/>
    <w:rsid w:val="00564F9E"/>
    <w:rsid w:val="005777E8"/>
    <w:rsid w:val="005A317E"/>
    <w:rsid w:val="005A4A9A"/>
    <w:rsid w:val="005B39DB"/>
    <w:rsid w:val="005D30CC"/>
    <w:rsid w:val="005D681A"/>
    <w:rsid w:val="006162A7"/>
    <w:rsid w:val="00632477"/>
    <w:rsid w:val="006838FC"/>
    <w:rsid w:val="006B7A7D"/>
    <w:rsid w:val="006D407F"/>
    <w:rsid w:val="006E3B06"/>
    <w:rsid w:val="00736289"/>
    <w:rsid w:val="00743F4F"/>
    <w:rsid w:val="007473D8"/>
    <w:rsid w:val="00767F0E"/>
    <w:rsid w:val="007756B2"/>
    <w:rsid w:val="007A7C9C"/>
    <w:rsid w:val="007D68EB"/>
    <w:rsid w:val="007F4151"/>
    <w:rsid w:val="00815208"/>
    <w:rsid w:val="00844C77"/>
    <w:rsid w:val="00871035"/>
    <w:rsid w:val="0089454D"/>
    <w:rsid w:val="008B3B36"/>
    <w:rsid w:val="00920F9A"/>
    <w:rsid w:val="00926DD7"/>
    <w:rsid w:val="00941CD0"/>
    <w:rsid w:val="0096083B"/>
    <w:rsid w:val="0097178A"/>
    <w:rsid w:val="00995A58"/>
    <w:rsid w:val="00997D02"/>
    <w:rsid w:val="009B54A3"/>
    <w:rsid w:val="009C4226"/>
    <w:rsid w:val="00A34233"/>
    <w:rsid w:val="00A508DC"/>
    <w:rsid w:val="00A51C7E"/>
    <w:rsid w:val="00A57CE2"/>
    <w:rsid w:val="00A643BB"/>
    <w:rsid w:val="00A82816"/>
    <w:rsid w:val="00A86818"/>
    <w:rsid w:val="00A94D53"/>
    <w:rsid w:val="00AB4DD3"/>
    <w:rsid w:val="00AB760F"/>
    <w:rsid w:val="00B05C39"/>
    <w:rsid w:val="00B11A72"/>
    <w:rsid w:val="00B26C6D"/>
    <w:rsid w:val="00B37470"/>
    <w:rsid w:val="00B43576"/>
    <w:rsid w:val="00B53064"/>
    <w:rsid w:val="00B565E5"/>
    <w:rsid w:val="00B709A9"/>
    <w:rsid w:val="00B97D66"/>
    <w:rsid w:val="00BF14DF"/>
    <w:rsid w:val="00BF637B"/>
    <w:rsid w:val="00C06039"/>
    <w:rsid w:val="00C128E3"/>
    <w:rsid w:val="00C364D6"/>
    <w:rsid w:val="00C6326F"/>
    <w:rsid w:val="00C96FBD"/>
    <w:rsid w:val="00CC1F54"/>
    <w:rsid w:val="00CC3762"/>
    <w:rsid w:val="00CC6E7A"/>
    <w:rsid w:val="00CC7457"/>
    <w:rsid w:val="00CC7C1E"/>
    <w:rsid w:val="00CC7F93"/>
    <w:rsid w:val="00D31AC0"/>
    <w:rsid w:val="00D763CA"/>
    <w:rsid w:val="00D846EC"/>
    <w:rsid w:val="00D95270"/>
    <w:rsid w:val="00DA7EFD"/>
    <w:rsid w:val="00DB1E0E"/>
    <w:rsid w:val="00DB4126"/>
    <w:rsid w:val="00E31DA3"/>
    <w:rsid w:val="00E320E8"/>
    <w:rsid w:val="00E64EEA"/>
    <w:rsid w:val="00E7378E"/>
    <w:rsid w:val="00EF2F04"/>
    <w:rsid w:val="00EF420A"/>
    <w:rsid w:val="00F02923"/>
    <w:rsid w:val="00F1095F"/>
    <w:rsid w:val="00F32CC5"/>
    <w:rsid w:val="00F43FFD"/>
    <w:rsid w:val="00F56642"/>
    <w:rsid w:val="00F73EF5"/>
    <w:rsid w:val="00F91576"/>
    <w:rsid w:val="00F91FC9"/>
    <w:rsid w:val="00FB7DDB"/>
    <w:rsid w:val="00FC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3D60C7-FEFC-4478-8AB0-3C87717F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1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5C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64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45F"/>
  </w:style>
  <w:style w:type="paragraph" w:styleId="Stopka">
    <w:name w:val="footer"/>
    <w:basedOn w:val="Normalny"/>
    <w:link w:val="StopkaZnak"/>
    <w:uiPriority w:val="99"/>
    <w:unhideWhenUsed/>
    <w:rsid w:val="000264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45F"/>
  </w:style>
  <w:style w:type="character" w:styleId="Odwoaniedokomentarza">
    <w:name w:val="annotation reference"/>
    <w:basedOn w:val="Domylnaczcionkaakapitu"/>
    <w:uiPriority w:val="99"/>
    <w:semiHidden/>
    <w:unhideWhenUsed/>
    <w:rsid w:val="00017B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B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B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B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B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B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6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4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24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2477"/>
    <w:rPr>
      <w:vertAlign w:val="superscript"/>
    </w:rPr>
  </w:style>
  <w:style w:type="paragraph" w:customStyle="1" w:styleId="Default">
    <w:name w:val="Default"/>
    <w:basedOn w:val="Normalny"/>
    <w:rsid w:val="00A643BB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pl-PL"/>
    </w:rPr>
  </w:style>
  <w:style w:type="paragraph" w:styleId="Listapunktowana">
    <w:name w:val="List Bullet"/>
    <w:basedOn w:val="Normalny"/>
    <w:rsid w:val="003221EA"/>
    <w:pPr>
      <w:numPr>
        <w:numId w:val="45"/>
      </w:numPr>
      <w:spacing w:after="0" w:line="270" w:lineRule="exact"/>
      <w:outlineLvl w:val="4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2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35460-9E12-4CF1-81C0-4E0090EB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1501</Words>
  <Characters>9007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10488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Blas, Magdalena</dc:creator>
  <cp:lastModifiedBy>Grazyna</cp:lastModifiedBy>
  <cp:revision>12</cp:revision>
  <dcterms:created xsi:type="dcterms:W3CDTF">2020-07-16T02:52:00Z</dcterms:created>
  <dcterms:modified xsi:type="dcterms:W3CDTF">2020-07-24T06:59:00Z</dcterms:modified>
</cp:coreProperties>
</file>